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48434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AE122B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1150FE" w:rsidRPr="00AE122B">
        <w:rPr>
          <w:rFonts w:cs="Arial"/>
          <w:b/>
          <w:sz w:val="40"/>
          <w:szCs w:val="40"/>
          <w:lang w:eastAsia="es-ES"/>
        </w:rPr>
        <w:t xml:space="preserve">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</w:t>
      </w:r>
      <w:r w:rsidR="0048434E">
        <w:rPr>
          <w:rFonts w:cs="Arial"/>
          <w:b/>
          <w:sz w:val="40"/>
          <w:szCs w:val="40"/>
          <w:lang w:eastAsia="es-ES"/>
        </w:rPr>
        <w:t>N</w:t>
      </w:r>
      <w:r>
        <w:rPr>
          <w:rFonts w:cs="Arial"/>
          <w:b/>
          <w:sz w:val="40"/>
          <w:szCs w:val="40"/>
          <w:lang w:eastAsia="es-ES"/>
        </w:rPr>
        <w:t xml:space="preserve"> RESPONSABLE</w:t>
      </w:r>
    </w:p>
    <w:p w:rsidR="00AE122B" w:rsidRDefault="00AE122B">
      <w:pPr>
        <w:rPr>
          <w:rFonts w:cs="Arial"/>
          <w:b/>
          <w:sz w:val="24"/>
          <w:szCs w:val="28"/>
          <w:lang w:eastAsia="es-ES"/>
        </w:rPr>
      </w:pPr>
    </w:p>
    <w:p w:rsidR="00973C45" w:rsidRPr="0048434E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val="es-ES" w:eastAsia="es-ES"/>
        </w:rPr>
      </w:pPr>
      <w:r w:rsidRPr="0048434E">
        <w:rPr>
          <w:rFonts w:cs="Arial"/>
          <w:b/>
          <w:sz w:val="24"/>
          <w:szCs w:val="40"/>
          <w:lang w:val="es-ES" w:eastAsia="es-ES"/>
        </w:rPr>
        <w:t>Declaració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n</w:t>
      </w:r>
      <w:r w:rsidRPr="0048434E">
        <w:rPr>
          <w:rFonts w:cs="Arial"/>
          <w:b/>
          <w:sz w:val="24"/>
          <w:szCs w:val="40"/>
          <w:lang w:val="es-ES" w:eastAsia="es-ES"/>
        </w:rPr>
        <w:t xml:space="preserve"> responsable 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acreditativa del cu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mplim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i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ent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o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 xml:space="preserve"> de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 xml:space="preserve"> 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l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o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s requisit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o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s previ</w:t>
      </w:r>
      <w:r w:rsidR="0048434E" w:rsidRPr="0048434E">
        <w:rPr>
          <w:rFonts w:cs="Arial"/>
          <w:b/>
          <w:sz w:val="24"/>
          <w:szCs w:val="40"/>
          <w:lang w:val="es-ES" w:eastAsia="es-ES"/>
        </w:rPr>
        <w:t>o</w:t>
      </w:r>
      <w:r w:rsidR="00227795" w:rsidRPr="0048434E">
        <w:rPr>
          <w:rFonts w:cs="Arial"/>
          <w:b/>
          <w:sz w:val="24"/>
          <w:szCs w:val="40"/>
          <w:lang w:val="es-ES" w:eastAsia="es-ES"/>
        </w:rPr>
        <w:t>s</w:t>
      </w:r>
    </w:p>
    <w:p w:rsidR="005505E3" w:rsidRPr="0091013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F85EDC" w:rsidRPr="008821E2" w:rsidRDefault="0048434E" w:rsidP="00F85E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>
        <w:rPr>
          <w:rFonts w:cs="Arial"/>
          <w:lang w:val="es-ES" w:eastAsia="es-ES"/>
        </w:rPr>
        <w:t xml:space="preserve">Número de </w:t>
      </w:r>
      <w:r w:rsidR="005505E3" w:rsidRPr="0048434E">
        <w:rPr>
          <w:rFonts w:cs="Arial"/>
          <w:lang w:val="es-ES" w:eastAsia="es-ES"/>
        </w:rPr>
        <w:t>expedient</w:t>
      </w:r>
      <w:r>
        <w:rPr>
          <w:rFonts w:cs="Arial"/>
          <w:lang w:val="es-ES" w:eastAsia="es-ES"/>
        </w:rPr>
        <w:t>e</w:t>
      </w:r>
      <w:r w:rsidR="005505E3" w:rsidRPr="0048434E">
        <w:rPr>
          <w:rFonts w:cs="Arial"/>
          <w:lang w:val="es-ES" w:eastAsia="es-ES"/>
        </w:rPr>
        <w:t xml:space="preserve">:  </w:t>
      </w:r>
      <w:r w:rsidR="00F85EDC" w:rsidRPr="008821E2">
        <w:rPr>
          <w:rFonts w:ascii="Calibri" w:hAnsi="Calibri" w:cs="Calibri"/>
          <w:b/>
          <w:lang w:val="es-ES"/>
        </w:rPr>
        <w:t>CS/AH01/1101446911/25/PSS</w:t>
      </w:r>
    </w:p>
    <w:p w:rsidR="005505E3" w:rsidRPr="0048434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6348BD" w:rsidRPr="0048434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>El se</w:t>
      </w:r>
      <w:r w:rsidR="0048434E">
        <w:rPr>
          <w:rFonts w:cs="Arial"/>
          <w:lang w:val="es-ES" w:eastAsia="es-ES"/>
        </w:rPr>
        <w:t>ñ</w:t>
      </w:r>
      <w:r w:rsidRPr="0048434E">
        <w:rPr>
          <w:rFonts w:cs="Arial"/>
          <w:lang w:val="es-ES" w:eastAsia="es-ES"/>
        </w:rPr>
        <w:t>or/a</w:t>
      </w:r>
      <w:r w:rsidR="00E556F8" w:rsidRPr="0048434E">
        <w:rPr>
          <w:rFonts w:cs="Arial"/>
          <w:lang w:val="es-ES" w:eastAsia="es-ES"/>
        </w:rPr>
        <w:t xml:space="preserve">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[Nom</w:t>
      </w:r>
      <w:r w:rsidR="0048434E">
        <w:rPr>
          <w:rFonts w:cs="Arial"/>
          <w:color w:val="E36C0A" w:themeColor="accent6" w:themeShade="BF"/>
          <w:lang w:val="es-ES" w:eastAsia="es-ES"/>
        </w:rPr>
        <w:t>bre de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l</w:t>
      </w:r>
      <w:r w:rsidR="0048434E">
        <w:rPr>
          <w:rFonts w:cs="Arial"/>
          <w:color w:val="E36C0A" w:themeColor="accent6" w:themeShade="BF"/>
          <w:lang w:val="es-ES" w:eastAsia="es-ES"/>
        </w:rPr>
        <w:t xml:space="preserve"> apoderado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/representant</w:t>
      </w:r>
      <w:r w:rsidR="0048434E">
        <w:rPr>
          <w:rFonts w:cs="Arial"/>
          <w:color w:val="E36C0A" w:themeColor="accent6" w:themeShade="BF"/>
          <w:lang w:val="es-ES" w:eastAsia="es-ES"/>
        </w:rPr>
        <w:t>e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Pr="0048434E">
        <w:rPr>
          <w:rFonts w:cs="Arial"/>
          <w:lang w:val="es-ES" w:eastAsia="es-ES"/>
        </w:rPr>
        <w:t>,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="0048434E">
        <w:rPr>
          <w:rFonts w:cs="Arial"/>
          <w:lang w:val="es-ES" w:eastAsia="es-ES"/>
        </w:rPr>
        <w:t>con</w:t>
      </w:r>
      <w:r w:rsidRPr="0048434E">
        <w:rPr>
          <w:rFonts w:cs="Arial"/>
          <w:lang w:val="es-ES" w:eastAsia="es-ES"/>
        </w:rPr>
        <w:t xml:space="preserve"> DNI núm.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[DNI del </w:t>
      </w:r>
      <w:r w:rsidR="0048434E" w:rsidRPr="0048434E">
        <w:rPr>
          <w:rFonts w:cs="Arial"/>
          <w:color w:val="E36C0A" w:themeColor="accent6" w:themeShade="BF"/>
          <w:lang w:val="es-ES" w:eastAsia="es-ES"/>
        </w:rPr>
        <w:t>representante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="00E556F8" w:rsidRPr="0048434E">
        <w:rPr>
          <w:rFonts w:cs="Arial"/>
          <w:lang w:val="es-ES" w:eastAsia="es-ES"/>
        </w:rPr>
        <w:t>,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 xml:space="preserve">en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</w:t>
      </w:r>
      <w:r w:rsidRPr="0048434E">
        <w:rPr>
          <w:rFonts w:cs="Arial"/>
          <w:color w:val="E36C0A" w:themeColor="accent6" w:themeShade="BF"/>
          <w:lang w:val="es-ES" w:eastAsia="es-ES"/>
        </w:rPr>
        <w:t>nom</w:t>
      </w:r>
      <w:r w:rsidR="0048434E">
        <w:rPr>
          <w:rFonts w:cs="Arial"/>
          <w:color w:val="E36C0A" w:themeColor="accent6" w:themeShade="BF"/>
          <w:lang w:val="es-ES" w:eastAsia="es-ES"/>
        </w:rPr>
        <w:t>bre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propi</w:t>
      </w:r>
      <w:r w:rsidR="0048434E">
        <w:rPr>
          <w:rFonts w:cs="Arial"/>
          <w:color w:val="E36C0A" w:themeColor="accent6" w:themeShade="BF"/>
          <w:lang w:val="es-ES" w:eastAsia="es-ES"/>
        </w:rPr>
        <w:t>o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/ en nom</w:t>
      </w:r>
      <w:r w:rsidR="0048434E">
        <w:rPr>
          <w:rFonts w:cs="Arial"/>
          <w:color w:val="E36C0A" w:themeColor="accent6" w:themeShade="BF"/>
          <w:lang w:val="es-ES" w:eastAsia="es-ES"/>
        </w:rPr>
        <w:t>bre</w:t>
      </w:r>
      <w:r w:rsidR="009C7578">
        <w:rPr>
          <w:rFonts w:cs="Arial"/>
          <w:color w:val="E36C0A" w:themeColor="accent6" w:themeShade="BF"/>
          <w:lang w:val="es-ES" w:eastAsia="es-ES"/>
        </w:rPr>
        <w:t xml:space="preserve"> y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representació</w:t>
      </w:r>
      <w:r w:rsidR="0048434E">
        <w:rPr>
          <w:rFonts w:cs="Arial"/>
          <w:color w:val="E36C0A" w:themeColor="accent6" w:themeShade="BF"/>
          <w:lang w:val="es-ES" w:eastAsia="es-ES"/>
        </w:rPr>
        <w:t>n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 xml:space="preserve">de </w:t>
      </w:r>
      <w:r w:rsidR="0048434E">
        <w:rPr>
          <w:rFonts w:cs="Arial"/>
          <w:lang w:val="es-ES" w:eastAsia="es-ES"/>
        </w:rPr>
        <w:t xml:space="preserve">la </w:t>
      </w:r>
      <w:r w:rsidR="00227795" w:rsidRPr="0048434E">
        <w:rPr>
          <w:rFonts w:cs="Arial"/>
          <w:lang w:val="es-ES" w:eastAsia="es-ES"/>
        </w:rPr>
        <w:t xml:space="preserve">empresa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[Ra</w:t>
      </w:r>
      <w:r w:rsidR="0048434E">
        <w:rPr>
          <w:rFonts w:cs="Arial"/>
          <w:color w:val="E36C0A" w:themeColor="accent6" w:themeShade="BF"/>
          <w:lang w:val="es-ES" w:eastAsia="es-ES"/>
        </w:rPr>
        <w:t>z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ó</w:t>
      </w:r>
      <w:r w:rsidR="0048434E">
        <w:rPr>
          <w:rFonts w:cs="Arial"/>
          <w:color w:val="E36C0A" w:themeColor="accent6" w:themeShade="BF"/>
          <w:lang w:val="es-ES" w:eastAsia="es-ES"/>
        </w:rPr>
        <w:t xml:space="preserve">n social de la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empresa]</w:t>
      </w:r>
      <w:r w:rsidR="00E556F8" w:rsidRPr="0048434E">
        <w:rPr>
          <w:rFonts w:cs="Arial"/>
          <w:lang w:val="es-ES" w:eastAsia="es-ES"/>
        </w:rPr>
        <w:t>,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="0048434E">
        <w:rPr>
          <w:rFonts w:cs="Arial"/>
          <w:lang w:val="es-ES" w:eastAsia="es-ES"/>
        </w:rPr>
        <w:t>con</w:t>
      </w:r>
      <w:r w:rsidR="00227795" w:rsidRPr="0048434E">
        <w:rPr>
          <w:rFonts w:cs="Arial"/>
          <w:lang w:val="es-ES" w:eastAsia="es-ES"/>
        </w:rPr>
        <w:t xml:space="preserve"> CIF </w:t>
      </w:r>
      <w:r w:rsidR="0048434E">
        <w:rPr>
          <w:rFonts w:cs="Arial"/>
          <w:color w:val="E36C0A" w:themeColor="accent6" w:themeShade="BF"/>
          <w:lang w:val="es-ES" w:eastAsia="es-ES"/>
        </w:rPr>
        <w:t xml:space="preserve">[CIF de la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empresa]</w:t>
      </w:r>
      <w:r w:rsidR="00E556F8" w:rsidRPr="0048434E">
        <w:rPr>
          <w:rFonts w:cs="Arial"/>
          <w:lang w:val="es-ES" w:eastAsia="es-ES"/>
        </w:rPr>
        <w:t>,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="009C7578">
        <w:rPr>
          <w:rFonts w:cs="Arial"/>
          <w:lang w:val="es-ES" w:eastAsia="es-ES"/>
        </w:rPr>
        <w:t>con</w:t>
      </w:r>
      <w:r w:rsidR="00E556F8" w:rsidRPr="0048434E">
        <w:rPr>
          <w:rFonts w:cs="Arial"/>
          <w:lang w:val="es-ES" w:eastAsia="es-ES"/>
        </w:rPr>
        <w:t xml:space="preserve"> domicili</w:t>
      </w:r>
      <w:r w:rsidR="0048434E">
        <w:rPr>
          <w:rFonts w:cs="Arial"/>
          <w:lang w:val="es-ES" w:eastAsia="es-ES"/>
        </w:rPr>
        <w:t>o de la sede</w:t>
      </w:r>
      <w:r w:rsidR="00E556F8" w:rsidRPr="0048434E">
        <w:rPr>
          <w:rFonts w:cs="Arial"/>
          <w:lang w:val="es-ES" w:eastAsia="es-ES"/>
        </w:rPr>
        <w:t xml:space="preserve"> social </w:t>
      </w:r>
      <w:r w:rsidR="009C7578">
        <w:rPr>
          <w:rFonts w:cs="Arial"/>
          <w:lang w:val="es-ES" w:eastAsia="es-ES"/>
        </w:rPr>
        <w:t>en</w:t>
      </w:r>
      <w:r w:rsidR="00E556F8" w:rsidRPr="0048434E">
        <w:rPr>
          <w:rFonts w:cs="Arial"/>
          <w:lang w:val="es-ES" w:eastAsia="es-ES"/>
        </w:rPr>
        <w:t xml:space="preserve">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</w:t>
      </w:r>
      <w:r w:rsidR="0048434E">
        <w:rPr>
          <w:rFonts w:cs="Arial"/>
          <w:color w:val="E36C0A" w:themeColor="accent6" w:themeShade="BF"/>
          <w:lang w:val="es-ES" w:eastAsia="es-ES"/>
        </w:rPr>
        <w:t>Dirección, có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di</w:t>
      </w:r>
      <w:r w:rsidR="0048434E">
        <w:rPr>
          <w:rFonts w:cs="Arial"/>
          <w:color w:val="E36C0A" w:themeColor="accent6" w:themeShade="BF"/>
          <w:lang w:val="es-ES" w:eastAsia="es-ES"/>
        </w:rPr>
        <w:t>go</w:t>
      </w:r>
      <w:r w:rsidR="00910133">
        <w:rPr>
          <w:rFonts w:cs="Arial"/>
          <w:color w:val="E36C0A" w:themeColor="accent6" w:themeShade="BF"/>
          <w:lang w:val="es-ES" w:eastAsia="es-ES"/>
        </w:rPr>
        <w:t xml:space="preserve"> postal y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població</w:t>
      </w:r>
      <w:r w:rsidR="0048434E">
        <w:rPr>
          <w:rFonts w:cs="Arial"/>
          <w:color w:val="E36C0A" w:themeColor="accent6" w:themeShade="BF"/>
          <w:lang w:val="es-ES" w:eastAsia="es-ES"/>
        </w:rPr>
        <w:t>n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="00E556F8" w:rsidRPr="0048434E">
        <w:rPr>
          <w:rFonts w:cs="Arial"/>
          <w:lang w:val="es-ES" w:eastAsia="es-ES"/>
        </w:rPr>
        <w:t xml:space="preserve">; </w:t>
      </w:r>
      <w:r w:rsidR="0048434E">
        <w:rPr>
          <w:rFonts w:cs="Arial"/>
          <w:lang w:val="es-ES" w:eastAsia="es-ES"/>
        </w:rPr>
        <w:t>de la que actúa en calidad</w:t>
      </w:r>
      <w:r w:rsidRPr="0048434E">
        <w:rPr>
          <w:rFonts w:cs="Arial"/>
          <w:lang w:val="es-ES" w:eastAsia="es-ES"/>
        </w:rPr>
        <w:t xml:space="preserve"> de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</w:t>
      </w:r>
      <w:r w:rsidRPr="0048434E">
        <w:rPr>
          <w:rFonts w:cs="Arial"/>
          <w:color w:val="E36C0A" w:themeColor="accent6" w:themeShade="BF"/>
          <w:lang w:val="es-ES" w:eastAsia="es-ES"/>
        </w:rPr>
        <w:t>administrador únic</w:t>
      </w:r>
      <w:r w:rsidR="0048434E">
        <w:rPr>
          <w:rFonts w:cs="Arial"/>
          <w:color w:val="E36C0A" w:themeColor="accent6" w:themeShade="BF"/>
          <w:lang w:val="es-ES" w:eastAsia="es-ES"/>
        </w:rPr>
        <w:t>o</w:t>
      </w:r>
      <w:r w:rsidRPr="0048434E">
        <w:rPr>
          <w:rFonts w:cs="Arial"/>
          <w:color w:val="E36C0A" w:themeColor="accent6" w:themeShade="BF"/>
          <w:lang w:val="es-ES" w:eastAsia="es-ES"/>
        </w:rPr>
        <w:t>, solidari</w:t>
      </w:r>
      <w:r w:rsidR="0048434E">
        <w:rPr>
          <w:rFonts w:cs="Arial"/>
          <w:color w:val="E36C0A" w:themeColor="accent6" w:themeShade="BF"/>
          <w:lang w:val="es-ES" w:eastAsia="es-ES"/>
        </w:rPr>
        <w:t>o o mancomunado</w:t>
      </w:r>
      <w:r w:rsidRPr="0048434E">
        <w:rPr>
          <w:rFonts w:cs="Arial"/>
          <w:color w:val="E36C0A" w:themeColor="accent6" w:themeShade="BF"/>
          <w:lang w:val="es-ES" w:eastAsia="es-ES"/>
        </w:rPr>
        <w:t xml:space="preserve"> o</w:t>
      </w:r>
      <w:r w:rsidR="0048434E">
        <w:rPr>
          <w:rFonts w:cs="Arial"/>
          <w:color w:val="E36C0A" w:themeColor="accent6" w:themeShade="BF"/>
          <w:lang w:val="es-ES" w:eastAsia="es-ES"/>
        </w:rPr>
        <w:t xml:space="preserve"> apoderado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solidari</w:t>
      </w:r>
      <w:r w:rsidR="0048434E">
        <w:rPr>
          <w:rFonts w:cs="Arial"/>
          <w:color w:val="E36C0A" w:themeColor="accent6" w:themeShade="BF"/>
          <w:lang w:val="es-ES" w:eastAsia="es-ES"/>
        </w:rPr>
        <w:t>o o mancomunado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="0048434E">
        <w:rPr>
          <w:rFonts w:cs="Arial"/>
          <w:lang w:val="es-ES" w:eastAsia="es-ES"/>
        </w:rPr>
        <w:t>, según</w:t>
      </w:r>
      <w:r w:rsidRPr="0048434E">
        <w:rPr>
          <w:rFonts w:cs="Arial"/>
          <w:lang w:val="es-ES" w:eastAsia="es-ES"/>
        </w:rPr>
        <w:t xml:space="preserve"> escri</w:t>
      </w:r>
      <w:r w:rsidR="0048434E">
        <w:rPr>
          <w:rFonts w:cs="Arial"/>
          <w:lang w:val="es-ES" w:eastAsia="es-ES"/>
        </w:rPr>
        <w:t xml:space="preserve">tura pública otorgada </w:t>
      </w:r>
      <w:r w:rsidR="00910133">
        <w:rPr>
          <w:rFonts w:cs="Arial"/>
          <w:lang w:val="es-ES" w:eastAsia="es-ES"/>
        </w:rPr>
        <w:t>frente a</w:t>
      </w:r>
      <w:r w:rsidRPr="0048434E">
        <w:rPr>
          <w:rFonts w:cs="Arial"/>
          <w:lang w:val="es-ES" w:eastAsia="es-ES"/>
        </w:rPr>
        <w:t xml:space="preserve"> Notari</w:t>
      </w:r>
      <w:r w:rsidR="0048434E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 de </w:t>
      </w:r>
      <w:r w:rsidR="0048434E">
        <w:rPr>
          <w:rFonts w:cs="Arial"/>
          <w:color w:val="E36C0A" w:themeColor="accent6" w:themeShade="BF"/>
          <w:lang w:val="es-ES" w:eastAsia="es-ES"/>
        </w:rPr>
        <w:t>[Ciudad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="00E556F8" w:rsidRPr="0048434E">
        <w:rPr>
          <w:rFonts w:cs="Arial"/>
          <w:lang w:val="es-ES" w:eastAsia="es-ES"/>
        </w:rPr>
        <w:t>,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</w:t>
      </w:r>
      <w:r w:rsidR="0048434E">
        <w:rPr>
          <w:rFonts w:cs="Arial"/>
          <w:lang w:val="es-ES" w:eastAsia="es-ES"/>
        </w:rPr>
        <w:t>señ</w:t>
      </w:r>
      <w:r w:rsidRPr="0048434E">
        <w:rPr>
          <w:rFonts w:cs="Arial"/>
          <w:lang w:val="es-ES" w:eastAsia="es-ES"/>
        </w:rPr>
        <w:t xml:space="preserve">or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[Nom</w:t>
      </w:r>
      <w:r w:rsidR="0048434E">
        <w:rPr>
          <w:rFonts w:cs="Arial"/>
          <w:color w:val="E36C0A" w:themeColor="accent6" w:themeShade="BF"/>
          <w:lang w:val="es-ES" w:eastAsia="es-ES"/>
        </w:rPr>
        <w:t>bre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 xml:space="preserve"> del notari</w:t>
      </w:r>
      <w:r w:rsidR="0048434E">
        <w:rPr>
          <w:rFonts w:cs="Arial"/>
          <w:color w:val="E36C0A" w:themeColor="accent6" w:themeShade="BF"/>
          <w:lang w:val="es-ES" w:eastAsia="es-ES"/>
        </w:rPr>
        <w:t>o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Pr="0048434E">
        <w:rPr>
          <w:rFonts w:cs="Arial"/>
          <w:lang w:val="es-ES" w:eastAsia="es-ES"/>
        </w:rPr>
        <w:t xml:space="preserve">, en </w:t>
      </w:r>
      <w:r w:rsidR="0048434E">
        <w:rPr>
          <w:rFonts w:cs="Arial"/>
          <w:lang w:val="es-ES" w:eastAsia="es-ES"/>
        </w:rPr>
        <w:t>fecha</w:t>
      </w:r>
      <w:r w:rsidR="0061791A">
        <w:rPr>
          <w:rFonts w:cs="Arial"/>
          <w:lang w:val="es-ES" w:eastAsia="es-ES"/>
        </w:rPr>
        <w:t xml:space="preserve"> </w:t>
      </w:r>
      <w:r w:rsidR="00910133" w:rsidRPr="00910133">
        <w:rPr>
          <w:rFonts w:cs="Arial"/>
          <w:color w:val="E36C0A" w:themeColor="accent6" w:themeShade="BF"/>
          <w:lang w:val="es-ES" w:eastAsia="es-ES"/>
        </w:rPr>
        <w:t>(f</w:t>
      </w:r>
      <w:r w:rsidR="0048434E">
        <w:rPr>
          <w:rFonts w:cs="Arial"/>
          <w:color w:val="E36C0A" w:themeColor="accent6" w:themeShade="BF"/>
          <w:lang w:val="es-ES" w:eastAsia="es-ES"/>
        </w:rPr>
        <w:t xml:space="preserve">echa del 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apoderam</w:t>
      </w:r>
      <w:r w:rsidR="0048434E">
        <w:rPr>
          <w:rFonts w:cs="Arial"/>
          <w:color w:val="E36C0A" w:themeColor="accent6" w:themeShade="BF"/>
          <w:lang w:val="es-ES" w:eastAsia="es-ES"/>
        </w:rPr>
        <w:t>i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ent</w:t>
      </w:r>
      <w:r w:rsidR="0048434E">
        <w:rPr>
          <w:rFonts w:cs="Arial"/>
          <w:color w:val="E36C0A" w:themeColor="accent6" w:themeShade="BF"/>
          <w:lang w:val="es-ES" w:eastAsia="es-ES"/>
        </w:rPr>
        <w:t>o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]</w:t>
      </w:r>
      <w:r w:rsidR="00E556F8" w:rsidRPr="0048434E">
        <w:rPr>
          <w:rFonts w:cs="Arial"/>
          <w:lang w:val="es-ES" w:eastAsia="es-ES"/>
        </w:rPr>
        <w:t xml:space="preserve"> </w:t>
      </w:r>
      <w:r w:rsidR="0048434E">
        <w:rPr>
          <w:rFonts w:cs="Arial"/>
          <w:lang w:val="es-ES" w:eastAsia="es-ES"/>
        </w:rPr>
        <w:t xml:space="preserve"> y</w:t>
      </w:r>
      <w:r w:rsidRPr="0048434E">
        <w:rPr>
          <w:rFonts w:cs="Arial"/>
          <w:lang w:val="es-ES" w:eastAsia="es-ES"/>
        </w:rPr>
        <w:t xml:space="preserve"> número de protocol</w:t>
      </w:r>
      <w:r w:rsidR="0048434E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 </w:t>
      </w:r>
      <w:r w:rsidR="0048434E">
        <w:rPr>
          <w:rFonts w:cs="Arial"/>
          <w:color w:val="E36C0A" w:themeColor="accent6" w:themeShade="BF"/>
          <w:lang w:val="es-ES" w:eastAsia="es-ES"/>
        </w:rPr>
        <w:t>[núm. escri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tura de poder</w:t>
      </w:r>
      <w:r w:rsidR="0048434E">
        <w:rPr>
          <w:rFonts w:cs="Arial"/>
          <w:color w:val="E36C0A" w:themeColor="accent6" w:themeShade="BF"/>
          <w:lang w:val="es-ES" w:eastAsia="es-ES"/>
        </w:rPr>
        <w:t>e</w:t>
      </w:r>
      <w:r w:rsidR="00E556F8" w:rsidRPr="0048434E">
        <w:rPr>
          <w:rFonts w:cs="Arial"/>
          <w:color w:val="E36C0A" w:themeColor="accent6" w:themeShade="BF"/>
          <w:lang w:val="es-ES" w:eastAsia="es-ES"/>
        </w:rPr>
        <w:t>s]</w:t>
      </w:r>
      <w:r w:rsidR="0048434E">
        <w:rPr>
          <w:rFonts w:cs="Arial"/>
          <w:lang w:val="es-ES" w:eastAsia="es-ES"/>
        </w:rPr>
        <w:t>, declara bajo su responsabilidad</w:t>
      </w:r>
      <w:r w:rsidRPr="0048434E">
        <w:rPr>
          <w:rFonts w:cs="Arial"/>
          <w:lang w:val="es-ES" w:eastAsia="es-ES"/>
        </w:rPr>
        <w:t>, com</w:t>
      </w:r>
      <w:r w:rsidR="0048434E">
        <w:rPr>
          <w:rFonts w:cs="Arial"/>
          <w:lang w:val="es-ES" w:eastAsia="es-ES"/>
        </w:rPr>
        <w:t>o</w:t>
      </w:r>
      <w:r w:rsidR="000B11B4">
        <w:rPr>
          <w:rFonts w:cs="Arial"/>
          <w:lang w:val="es-ES" w:eastAsia="es-ES"/>
        </w:rPr>
        <w:t xml:space="preserve"> empresa licitadora del contrato</w:t>
      </w:r>
      <w:r w:rsidRPr="0048434E">
        <w:rPr>
          <w:rFonts w:cs="Arial"/>
          <w:lang w:val="es-ES" w:eastAsia="es-ES"/>
        </w:rPr>
        <w:t xml:space="preserve"> de </w:t>
      </w:r>
      <w:r w:rsidR="000B11B4" w:rsidRPr="0048434E">
        <w:rPr>
          <w:rFonts w:cs="Arial"/>
          <w:lang w:val="es-ES" w:eastAsia="es-ES"/>
        </w:rPr>
        <w:t>referencia</w:t>
      </w:r>
      <w:r w:rsidRPr="0048434E">
        <w:rPr>
          <w:rFonts w:cs="Arial"/>
          <w:lang w:val="es-ES" w:eastAsia="es-ES"/>
        </w:rPr>
        <w:t>:</w:t>
      </w:r>
    </w:p>
    <w:p w:rsidR="006348BD" w:rsidRPr="0048434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E556F8" w:rsidRPr="0048434E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E556F8" w:rsidRPr="0048434E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 xml:space="preserve">Que </w:t>
      </w:r>
      <w:r w:rsidR="000B11B4" w:rsidRPr="0048434E">
        <w:rPr>
          <w:rFonts w:cs="Arial"/>
          <w:lang w:val="es-ES" w:eastAsia="es-ES"/>
        </w:rPr>
        <w:t>está</w:t>
      </w:r>
      <w:r w:rsidR="000B11B4">
        <w:rPr>
          <w:rFonts w:cs="Arial"/>
          <w:lang w:val="es-ES" w:eastAsia="es-ES"/>
        </w:rPr>
        <w:t xml:space="preserve"> facultada pa</w:t>
      </w:r>
      <w:r w:rsidRPr="0048434E">
        <w:rPr>
          <w:rFonts w:cs="Arial"/>
          <w:lang w:val="es-ES" w:eastAsia="es-ES"/>
        </w:rPr>
        <w:t>r</w:t>
      </w:r>
      <w:r w:rsidR="000B11B4">
        <w:rPr>
          <w:rFonts w:cs="Arial"/>
          <w:lang w:val="es-ES" w:eastAsia="es-ES"/>
        </w:rPr>
        <w:t>a contratar con</w:t>
      </w:r>
      <w:r w:rsidRPr="0048434E">
        <w:rPr>
          <w:rFonts w:cs="Arial"/>
          <w:lang w:val="es-ES" w:eastAsia="es-ES"/>
        </w:rPr>
        <w:t xml:space="preserve"> </w:t>
      </w:r>
      <w:r w:rsidR="000B11B4">
        <w:rPr>
          <w:rFonts w:cs="Arial"/>
          <w:lang w:val="es-ES" w:eastAsia="es-ES"/>
        </w:rPr>
        <w:t xml:space="preserve">el </w:t>
      </w:r>
      <w:r w:rsidR="00C9570A" w:rsidRPr="0048434E">
        <w:rPr>
          <w:rFonts w:cs="Arial"/>
          <w:lang w:val="es-ES" w:eastAsia="es-ES"/>
        </w:rPr>
        <w:t>ICS</w:t>
      </w:r>
      <w:r w:rsidR="000B11B4">
        <w:rPr>
          <w:rFonts w:cs="Arial"/>
          <w:lang w:val="es-ES" w:eastAsia="es-ES"/>
        </w:rPr>
        <w:t>, ya que tiene</w:t>
      </w:r>
      <w:r w:rsidRPr="0048434E">
        <w:rPr>
          <w:rFonts w:cs="Arial"/>
          <w:lang w:val="es-ES" w:eastAsia="es-ES"/>
        </w:rPr>
        <w:t xml:space="preserve"> l</w:t>
      </w:r>
      <w:r w:rsidR="000B11B4">
        <w:rPr>
          <w:rFonts w:cs="Arial"/>
          <w:lang w:val="es-ES" w:eastAsia="es-ES"/>
        </w:rPr>
        <w:t xml:space="preserve">a </w:t>
      </w:r>
      <w:r w:rsidR="00065F93" w:rsidRPr="0048434E">
        <w:rPr>
          <w:rFonts w:cs="Arial"/>
          <w:lang w:val="es-ES" w:eastAsia="es-ES"/>
        </w:rPr>
        <w:t xml:space="preserve">aptitud per contractar, </w:t>
      </w:r>
      <w:r w:rsidRPr="0048434E">
        <w:rPr>
          <w:rFonts w:cs="Arial"/>
          <w:lang w:val="es-ES" w:eastAsia="es-ES"/>
        </w:rPr>
        <w:t xml:space="preserve">la </w:t>
      </w:r>
      <w:r w:rsidR="000B11B4" w:rsidRPr="0048434E">
        <w:rPr>
          <w:rFonts w:cs="Arial"/>
          <w:lang w:val="es-ES" w:eastAsia="es-ES"/>
        </w:rPr>
        <w:t>solvencia</w:t>
      </w:r>
      <w:r w:rsidRPr="0048434E">
        <w:rPr>
          <w:rFonts w:cs="Arial"/>
          <w:lang w:val="es-ES" w:eastAsia="es-ES"/>
        </w:rPr>
        <w:t xml:space="preserve"> </w:t>
      </w:r>
      <w:r w:rsidR="000B11B4" w:rsidRPr="0048434E">
        <w:rPr>
          <w:rFonts w:cs="Arial"/>
          <w:lang w:val="es-ES" w:eastAsia="es-ES"/>
        </w:rPr>
        <w:t>económica</w:t>
      </w:r>
      <w:r w:rsidRPr="0048434E">
        <w:rPr>
          <w:rFonts w:cs="Arial"/>
          <w:lang w:val="es-ES" w:eastAsia="es-ES"/>
        </w:rPr>
        <w:t xml:space="preserve">, </w:t>
      </w:r>
      <w:r w:rsidR="000B11B4" w:rsidRPr="0048434E">
        <w:rPr>
          <w:rFonts w:cs="Arial"/>
          <w:lang w:val="es-ES" w:eastAsia="es-ES"/>
        </w:rPr>
        <w:t>financiera</w:t>
      </w:r>
      <w:r w:rsidR="000B11B4">
        <w:rPr>
          <w:rFonts w:cs="Arial"/>
          <w:lang w:val="es-ES" w:eastAsia="es-ES"/>
        </w:rPr>
        <w:t xml:space="preserve"> y</w:t>
      </w:r>
      <w:r w:rsidRPr="0048434E">
        <w:rPr>
          <w:rFonts w:cs="Arial"/>
          <w:lang w:val="es-ES" w:eastAsia="es-ES"/>
        </w:rPr>
        <w:t xml:space="preserve"> </w:t>
      </w:r>
      <w:r w:rsidR="000B11B4" w:rsidRPr="0048434E">
        <w:rPr>
          <w:rFonts w:cs="Arial"/>
          <w:lang w:val="es-ES" w:eastAsia="es-ES"/>
        </w:rPr>
        <w:t>técnica</w:t>
      </w:r>
      <w:r w:rsidRPr="0048434E">
        <w:rPr>
          <w:rFonts w:cs="Arial"/>
          <w:lang w:val="es-ES" w:eastAsia="es-ES"/>
        </w:rPr>
        <w:t xml:space="preserve"> </w:t>
      </w:r>
      <w:r w:rsidR="000B11B4" w:rsidRPr="0048434E">
        <w:rPr>
          <w:rFonts w:cs="Arial"/>
          <w:lang w:val="es-ES" w:eastAsia="es-ES"/>
        </w:rPr>
        <w:t>adecuada</w:t>
      </w:r>
      <w:r w:rsidR="000B11B4">
        <w:rPr>
          <w:rFonts w:cs="Arial"/>
          <w:lang w:val="es-ES" w:eastAsia="es-ES"/>
        </w:rPr>
        <w:t xml:space="preserve"> y</w:t>
      </w:r>
      <w:r w:rsidR="00065F93" w:rsidRPr="0048434E">
        <w:rPr>
          <w:rFonts w:cs="Arial"/>
          <w:lang w:val="es-ES" w:eastAsia="es-ES"/>
        </w:rPr>
        <w:t xml:space="preserve"> </w:t>
      </w:r>
      <w:r w:rsidR="000B11B4">
        <w:rPr>
          <w:rFonts w:cs="Arial"/>
          <w:lang w:val="es-ES" w:eastAsia="es-ES"/>
        </w:rPr>
        <w:t>que el firmante</w:t>
      </w:r>
      <w:r w:rsidR="0016725E" w:rsidRPr="0048434E">
        <w:rPr>
          <w:rFonts w:cs="Arial"/>
          <w:lang w:val="es-ES" w:eastAsia="es-ES"/>
        </w:rPr>
        <w:t xml:space="preserve"> de la </w:t>
      </w:r>
      <w:r w:rsidR="000B11B4" w:rsidRPr="0048434E">
        <w:rPr>
          <w:rFonts w:cs="Arial"/>
          <w:lang w:val="es-ES" w:eastAsia="es-ES"/>
        </w:rPr>
        <w:t>declaración</w:t>
      </w:r>
      <w:r w:rsidR="0016725E" w:rsidRPr="0048434E">
        <w:rPr>
          <w:rFonts w:cs="Arial"/>
          <w:lang w:val="es-ES" w:eastAsia="es-ES"/>
        </w:rPr>
        <w:t xml:space="preserve"> </w:t>
      </w:r>
      <w:r w:rsidR="00065F93" w:rsidRPr="0048434E">
        <w:rPr>
          <w:rFonts w:cs="Arial"/>
          <w:lang w:val="es-ES" w:eastAsia="es-ES"/>
        </w:rPr>
        <w:t xml:space="preserve">ostenta la </w:t>
      </w:r>
      <w:r w:rsidR="000B11B4" w:rsidRPr="0048434E">
        <w:rPr>
          <w:rFonts w:cs="Arial"/>
          <w:lang w:val="es-ES" w:eastAsia="es-ES"/>
        </w:rPr>
        <w:t>representación</w:t>
      </w:r>
      <w:r w:rsidR="00065F93" w:rsidRPr="0048434E">
        <w:rPr>
          <w:rFonts w:cs="Arial"/>
          <w:lang w:val="es-ES" w:eastAsia="es-ES"/>
        </w:rPr>
        <w:t xml:space="preserve"> de la </w:t>
      </w:r>
      <w:r w:rsidR="000B11B4" w:rsidRPr="0048434E">
        <w:rPr>
          <w:rFonts w:cs="Arial"/>
          <w:lang w:val="es-ES" w:eastAsia="es-ES"/>
        </w:rPr>
        <w:t>sociedad</w:t>
      </w:r>
      <w:r w:rsidR="00065F93" w:rsidRPr="0048434E">
        <w:rPr>
          <w:rFonts w:cs="Arial"/>
          <w:lang w:val="es-ES" w:eastAsia="es-ES"/>
        </w:rPr>
        <w:t xml:space="preserve"> que presenta l</w:t>
      </w:r>
      <w:r w:rsidR="000B11B4">
        <w:rPr>
          <w:rFonts w:cs="Arial"/>
          <w:lang w:val="es-ES" w:eastAsia="es-ES"/>
        </w:rPr>
        <w:t>a o</w:t>
      </w:r>
      <w:r w:rsidR="00065F93" w:rsidRPr="0048434E">
        <w:rPr>
          <w:rFonts w:cs="Arial"/>
          <w:lang w:val="es-ES" w:eastAsia="es-ES"/>
        </w:rPr>
        <w:t>ferta</w:t>
      </w:r>
      <w:r w:rsidR="000B11B4">
        <w:rPr>
          <w:rFonts w:cs="Arial"/>
          <w:lang w:val="es-ES" w:eastAsia="es-ES"/>
        </w:rPr>
        <w:t xml:space="preserve">. En </w:t>
      </w:r>
      <w:r w:rsidRPr="0048434E">
        <w:rPr>
          <w:rFonts w:cs="Arial"/>
          <w:lang w:val="es-ES" w:eastAsia="es-ES"/>
        </w:rPr>
        <w:t>est</w:t>
      </w:r>
      <w:r w:rsidR="000B11B4">
        <w:rPr>
          <w:rFonts w:cs="Arial"/>
          <w:lang w:val="es-ES" w:eastAsia="es-ES"/>
        </w:rPr>
        <w:t>e sentido, se</w:t>
      </w:r>
      <w:r w:rsidRPr="0048434E">
        <w:rPr>
          <w:rFonts w:cs="Arial"/>
          <w:lang w:val="es-ES" w:eastAsia="es-ES"/>
        </w:rPr>
        <w:t xml:space="preserve"> compromet</w:t>
      </w:r>
      <w:r w:rsidR="000B11B4">
        <w:rPr>
          <w:rFonts w:cs="Arial"/>
          <w:lang w:val="es-ES" w:eastAsia="es-ES"/>
        </w:rPr>
        <w:t>e</w:t>
      </w:r>
      <w:r w:rsidRPr="0048434E">
        <w:rPr>
          <w:rFonts w:cs="Arial"/>
          <w:lang w:val="es-ES" w:eastAsia="es-ES"/>
        </w:rPr>
        <w:t xml:space="preserve"> a aportar la documentació</w:t>
      </w:r>
      <w:r w:rsidR="000B11B4">
        <w:rPr>
          <w:rFonts w:cs="Arial"/>
          <w:lang w:val="es-ES" w:eastAsia="es-ES"/>
        </w:rPr>
        <w:t>n</w:t>
      </w:r>
      <w:r w:rsidRPr="0048434E">
        <w:rPr>
          <w:rFonts w:cs="Arial"/>
          <w:lang w:val="es-ES" w:eastAsia="es-ES"/>
        </w:rPr>
        <w:t xml:space="preserve"> acreditativa del </w:t>
      </w:r>
      <w:r w:rsidR="000B11B4" w:rsidRPr="0048434E">
        <w:rPr>
          <w:rFonts w:cs="Arial"/>
          <w:lang w:val="es-ES" w:eastAsia="es-ES"/>
        </w:rPr>
        <w:t>cumplim</w:t>
      </w:r>
      <w:r w:rsidR="000B11B4">
        <w:rPr>
          <w:rFonts w:cs="Arial"/>
          <w:lang w:val="es-ES" w:eastAsia="es-ES"/>
        </w:rPr>
        <w:t>i</w:t>
      </w:r>
      <w:r w:rsidR="000B11B4" w:rsidRPr="0048434E">
        <w:rPr>
          <w:rFonts w:cs="Arial"/>
          <w:lang w:val="es-ES" w:eastAsia="es-ES"/>
        </w:rPr>
        <w:t>ento</w:t>
      </w:r>
      <w:r w:rsidR="000B11B4">
        <w:rPr>
          <w:rFonts w:cs="Arial"/>
          <w:lang w:val="es-ES" w:eastAsia="es-ES"/>
        </w:rPr>
        <w:t xml:space="preserve"> de estos</w:t>
      </w:r>
      <w:r w:rsidRPr="0048434E">
        <w:rPr>
          <w:rFonts w:cs="Arial"/>
          <w:lang w:val="es-ES" w:eastAsia="es-ES"/>
        </w:rPr>
        <w:t xml:space="preserve"> requisit</w:t>
      </w:r>
      <w:r w:rsidR="000B11B4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>s en cas</w:t>
      </w:r>
      <w:r w:rsidR="000B11B4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 de resu</w:t>
      </w:r>
      <w:r w:rsidR="000A42C9" w:rsidRPr="0048434E">
        <w:rPr>
          <w:rFonts w:cs="Arial"/>
          <w:lang w:val="es-ES" w:eastAsia="es-ES"/>
        </w:rPr>
        <w:t xml:space="preserve">ltar </w:t>
      </w:r>
      <w:r w:rsidR="000B11B4" w:rsidRPr="0048434E">
        <w:rPr>
          <w:rFonts w:cs="Arial"/>
          <w:lang w:val="es-ES" w:eastAsia="es-ES"/>
        </w:rPr>
        <w:t>adjudicataria</w:t>
      </w:r>
      <w:r w:rsidR="000B11B4">
        <w:rPr>
          <w:rFonts w:cs="Arial"/>
          <w:lang w:val="es-ES" w:eastAsia="es-ES"/>
        </w:rPr>
        <w:t>, de acue</w:t>
      </w:r>
      <w:r w:rsidR="000A42C9" w:rsidRPr="0048434E">
        <w:rPr>
          <w:rFonts w:cs="Arial"/>
          <w:lang w:val="es-ES" w:eastAsia="es-ES"/>
        </w:rPr>
        <w:t>rd</w:t>
      </w:r>
      <w:r w:rsidR="000B11B4">
        <w:rPr>
          <w:rFonts w:cs="Arial"/>
          <w:lang w:val="es-ES" w:eastAsia="es-ES"/>
        </w:rPr>
        <w:t>o con el artículo</w:t>
      </w:r>
      <w:r w:rsidRPr="0048434E">
        <w:rPr>
          <w:rFonts w:cs="Arial"/>
          <w:lang w:val="es-ES" w:eastAsia="es-ES"/>
        </w:rPr>
        <w:t xml:space="preserve"> </w:t>
      </w:r>
      <w:r w:rsidR="0037780A" w:rsidRPr="0048434E">
        <w:rPr>
          <w:rFonts w:cs="Arial"/>
          <w:lang w:val="es-ES" w:eastAsia="es-ES"/>
        </w:rPr>
        <w:t>14</w:t>
      </w:r>
      <w:r w:rsidR="00065F93" w:rsidRPr="0048434E">
        <w:rPr>
          <w:rFonts w:cs="Arial"/>
          <w:lang w:val="es-ES" w:eastAsia="es-ES"/>
        </w:rPr>
        <w:t>0</w:t>
      </w:r>
      <w:r w:rsidRPr="0048434E">
        <w:rPr>
          <w:rFonts w:cs="Arial"/>
          <w:lang w:val="es-ES" w:eastAsia="es-ES"/>
        </w:rPr>
        <w:t xml:space="preserve"> </w:t>
      </w:r>
      <w:r w:rsidR="000B11B4">
        <w:rPr>
          <w:rFonts w:cs="Arial"/>
          <w:lang w:val="es-ES" w:eastAsia="es-ES"/>
        </w:rPr>
        <w:t>Ley</w:t>
      </w:r>
      <w:r w:rsidR="0016725E" w:rsidRPr="0048434E">
        <w:rPr>
          <w:rFonts w:cs="Arial"/>
          <w:lang w:val="es-ES" w:eastAsia="es-ES"/>
        </w:rPr>
        <w:t xml:space="preserve"> 9/2017, de 8 de nov</w:t>
      </w:r>
      <w:r w:rsidR="000B11B4">
        <w:rPr>
          <w:rFonts w:cs="Arial"/>
          <w:lang w:val="es-ES" w:eastAsia="es-ES"/>
        </w:rPr>
        <w:t>i</w:t>
      </w:r>
      <w:r w:rsidR="0016725E" w:rsidRPr="0048434E">
        <w:rPr>
          <w:rFonts w:cs="Arial"/>
          <w:lang w:val="es-ES" w:eastAsia="es-ES"/>
        </w:rPr>
        <w:t>embre, de contra</w:t>
      </w:r>
      <w:r w:rsidR="000B11B4">
        <w:rPr>
          <w:rFonts w:cs="Arial"/>
          <w:lang w:val="es-ES" w:eastAsia="es-ES"/>
        </w:rPr>
        <w:t>to</w:t>
      </w:r>
      <w:r w:rsidR="0016725E" w:rsidRPr="0048434E">
        <w:rPr>
          <w:rFonts w:cs="Arial"/>
          <w:lang w:val="es-ES" w:eastAsia="es-ES"/>
        </w:rPr>
        <w:t>s del sector públic</w:t>
      </w:r>
      <w:r w:rsidR="000B11B4">
        <w:rPr>
          <w:rFonts w:cs="Arial"/>
          <w:lang w:val="es-ES" w:eastAsia="es-ES"/>
        </w:rPr>
        <w:t>o</w:t>
      </w:r>
      <w:r w:rsidR="0016725E" w:rsidRPr="0048434E">
        <w:rPr>
          <w:rFonts w:cs="Arial"/>
          <w:lang w:val="es-ES" w:eastAsia="es-ES"/>
        </w:rPr>
        <w:t xml:space="preserve"> (LCSP)</w:t>
      </w:r>
      <w:r w:rsidRPr="0048434E">
        <w:rPr>
          <w:rFonts w:cs="Arial"/>
          <w:lang w:val="es-ES" w:eastAsia="es-ES"/>
        </w:rPr>
        <w:t>.</w:t>
      </w:r>
    </w:p>
    <w:p w:rsidR="00065F93" w:rsidRPr="0048434E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E556F8" w:rsidRPr="0048434E" w:rsidRDefault="000B11B4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>
        <w:rPr>
          <w:rFonts w:cs="Arial"/>
          <w:lang w:val="es-ES" w:eastAsia="es-ES"/>
        </w:rPr>
        <w:t xml:space="preserve">Que la </w:t>
      </w:r>
      <w:r w:rsidR="00E556F8" w:rsidRPr="0048434E">
        <w:rPr>
          <w:rFonts w:cs="Arial"/>
          <w:lang w:val="es-ES" w:eastAsia="es-ES"/>
        </w:rPr>
        <w:t xml:space="preserve">empresa </w:t>
      </w:r>
      <w:r>
        <w:rPr>
          <w:rFonts w:cs="Arial"/>
          <w:lang w:val="es-ES" w:eastAsia="es-ES"/>
        </w:rPr>
        <w:t>dispone de las autori</w:t>
      </w:r>
      <w:r w:rsidR="00065F93" w:rsidRPr="0048434E">
        <w:rPr>
          <w:rFonts w:cs="Arial"/>
          <w:lang w:val="es-ES" w:eastAsia="es-ES"/>
        </w:rPr>
        <w:t>zacion</w:t>
      </w:r>
      <w:r>
        <w:rPr>
          <w:rFonts w:cs="Arial"/>
          <w:lang w:val="es-ES" w:eastAsia="es-ES"/>
        </w:rPr>
        <w:t>es necesarias para</w:t>
      </w:r>
      <w:r w:rsidR="00065F93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el ej</w:t>
      </w:r>
      <w:r w:rsidR="00065F93" w:rsidRPr="0048434E">
        <w:rPr>
          <w:rFonts w:cs="Arial"/>
          <w:lang w:val="es-ES" w:eastAsia="es-ES"/>
        </w:rPr>
        <w:t>ercici</w:t>
      </w:r>
      <w:r>
        <w:rPr>
          <w:rFonts w:cs="Arial"/>
          <w:lang w:val="es-ES" w:eastAsia="es-ES"/>
        </w:rPr>
        <w:t>o</w:t>
      </w:r>
      <w:r w:rsidR="00065F93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de la actividad</w:t>
      </w:r>
      <w:r w:rsidR="00E556F8" w:rsidRPr="0048434E">
        <w:rPr>
          <w:rFonts w:cs="Arial"/>
          <w:lang w:val="es-ES" w:eastAsia="es-ES"/>
        </w:rPr>
        <w:t>.</w:t>
      </w:r>
    </w:p>
    <w:p w:rsidR="00E556F8" w:rsidRPr="0048434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065F93" w:rsidRPr="0048434E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 xml:space="preserve">Que no </w:t>
      </w:r>
      <w:r w:rsidR="00311F4B" w:rsidRPr="0048434E">
        <w:rPr>
          <w:rFonts w:cs="Arial"/>
          <w:lang w:val="es-ES" w:eastAsia="es-ES"/>
        </w:rPr>
        <w:t>está</w:t>
      </w:r>
      <w:r w:rsidRPr="0048434E">
        <w:rPr>
          <w:rFonts w:cs="Arial"/>
          <w:lang w:val="es-ES" w:eastAsia="es-ES"/>
        </w:rPr>
        <w:t xml:space="preserve"> incurs</w:t>
      </w:r>
      <w:r w:rsidR="0016725E" w:rsidRPr="0048434E">
        <w:rPr>
          <w:rFonts w:cs="Arial"/>
          <w:lang w:val="es-ES" w:eastAsia="es-ES"/>
        </w:rPr>
        <w:t>a</w:t>
      </w:r>
      <w:r w:rsidRPr="0048434E">
        <w:rPr>
          <w:rFonts w:cs="Arial"/>
          <w:lang w:val="es-ES" w:eastAsia="es-ES"/>
        </w:rPr>
        <w:t xml:space="preserve"> en </w:t>
      </w:r>
      <w:r w:rsidR="00311F4B" w:rsidRPr="0048434E">
        <w:rPr>
          <w:rFonts w:cs="Arial"/>
          <w:lang w:val="es-ES" w:eastAsia="es-ES"/>
        </w:rPr>
        <w:t>prohibición</w:t>
      </w:r>
      <w:r w:rsidR="00311F4B">
        <w:rPr>
          <w:rFonts w:cs="Arial"/>
          <w:lang w:val="es-ES" w:eastAsia="es-ES"/>
        </w:rPr>
        <w:t xml:space="preserve"> de contractar alguna, de acue</w:t>
      </w:r>
      <w:r w:rsidRPr="0048434E">
        <w:rPr>
          <w:rFonts w:cs="Arial"/>
          <w:lang w:val="es-ES" w:eastAsia="es-ES"/>
        </w:rPr>
        <w:t>rd</w:t>
      </w:r>
      <w:r w:rsidR="00311F4B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 </w:t>
      </w:r>
      <w:r w:rsidR="00311F4B">
        <w:rPr>
          <w:rFonts w:cs="Arial"/>
          <w:lang w:val="es-ES" w:eastAsia="es-ES"/>
        </w:rPr>
        <w:t>con</w:t>
      </w:r>
      <w:r w:rsidRPr="0048434E">
        <w:rPr>
          <w:rFonts w:cs="Arial"/>
          <w:lang w:val="es-ES" w:eastAsia="es-ES"/>
        </w:rPr>
        <w:t xml:space="preserve"> </w:t>
      </w:r>
      <w:r w:rsidR="00311F4B">
        <w:rPr>
          <w:rFonts w:cs="Arial"/>
          <w:lang w:val="es-ES" w:eastAsia="es-ES"/>
        </w:rPr>
        <w:t>el artículo</w:t>
      </w:r>
      <w:r w:rsidR="0016725E" w:rsidRPr="0048434E">
        <w:rPr>
          <w:rFonts w:cs="Arial"/>
          <w:lang w:val="es-ES" w:eastAsia="es-ES"/>
        </w:rPr>
        <w:t xml:space="preserve"> 71 de la LCSP</w:t>
      </w:r>
      <w:r w:rsidRPr="0048434E">
        <w:rPr>
          <w:rFonts w:cs="Arial"/>
          <w:lang w:val="es-ES" w:eastAsia="es-ES"/>
        </w:rPr>
        <w:t>.</w:t>
      </w:r>
    </w:p>
    <w:p w:rsidR="00475BC3" w:rsidRPr="0048434E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311F4B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>
        <w:rPr>
          <w:rFonts w:cs="Arial"/>
          <w:lang w:val="es-ES" w:eastAsia="es-ES"/>
        </w:rPr>
        <w:t>Que</w:t>
      </w:r>
      <w:r w:rsidR="00C9570A" w:rsidRPr="0048434E">
        <w:rPr>
          <w:rFonts w:cs="Arial"/>
          <w:lang w:val="es-ES" w:eastAsia="es-ES"/>
        </w:rPr>
        <w:t xml:space="preserve">, 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311F4B" w:rsidRPr="0048434E">
        <w:rPr>
          <w:rFonts w:cs="Arial"/>
          <w:lang w:val="es-ES" w:eastAsia="es-ES"/>
        </w:rPr>
        <w:t>está</w:t>
      </w:r>
      <w:r w:rsidR="00475BC3" w:rsidRPr="0048434E">
        <w:rPr>
          <w:rFonts w:cs="Arial"/>
          <w:lang w:val="es-ES" w:eastAsia="es-ES"/>
        </w:rPr>
        <w:t xml:space="preserve"> inscrita en el Registr</w:t>
      </w:r>
      <w:r w:rsidR="00311F4B">
        <w:rPr>
          <w:rFonts w:cs="Arial"/>
          <w:lang w:val="es-ES" w:eastAsia="es-ES"/>
        </w:rPr>
        <w:t>o</w:t>
      </w:r>
      <w:r w:rsidR="00475BC3" w:rsidRPr="0048434E">
        <w:rPr>
          <w:rFonts w:cs="Arial"/>
          <w:lang w:val="es-ES" w:eastAsia="es-ES"/>
        </w:rPr>
        <w:t xml:space="preserve"> oficial de </w:t>
      </w:r>
      <w:r w:rsidR="00311F4B" w:rsidRPr="0048434E">
        <w:rPr>
          <w:rFonts w:cs="Arial"/>
          <w:lang w:val="es-ES" w:eastAsia="es-ES"/>
        </w:rPr>
        <w:t>licitadores</w:t>
      </w:r>
      <w:r w:rsidR="00311F4B">
        <w:rPr>
          <w:rFonts w:cs="Arial"/>
          <w:lang w:val="es-ES" w:eastAsia="es-ES"/>
        </w:rPr>
        <w:t xml:space="preserve"> y</w:t>
      </w:r>
      <w:r w:rsidR="00475BC3" w:rsidRPr="0048434E">
        <w:rPr>
          <w:rFonts w:cs="Arial"/>
          <w:lang w:val="es-ES" w:eastAsia="es-ES"/>
        </w:rPr>
        <w:t xml:space="preserve"> </w:t>
      </w:r>
      <w:r w:rsidR="00311F4B" w:rsidRPr="0048434E">
        <w:rPr>
          <w:rFonts w:cs="Arial"/>
          <w:lang w:val="es-ES" w:eastAsia="es-ES"/>
        </w:rPr>
        <w:t>empresas</w:t>
      </w:r>
      <w:r w:rsidR="00475BC3" w:rsidRPr="0048434E">
        <w:rPr>
          <w:rFonts w:cs="Arial"/>
          <w:lang w:val="es-ES" w:eastAsia="es-ES"/>
        </w:rPr>
        <w:t xml:space="preserve"> </w:t>
      </w:r>
      <w:r w:rsidR="00311F4B" w:rsidRPr="0048434E">
        <w:rPr>
          <w:rFonts w:cs="Arial"/>
          <w:lang w:val="es-ES" w:eastAsia="es-ES"/>
        </w:rPr>
        <w:t>clasificadas</w:t>
      </w:r>
      <w:r w:rsidR="00475BC3" w:rsidRPr="0048434E">
        <w:rPr>
          <w:rFonts w:cs="Arial"/>
          <w:lang w:val="es-ES" w:eastAsia="es-ES"/>
        </w:rPr>
        <w:t xml:space="preserve"> del Sector </w:t>
      </w:r>
      <w:r w:rsidR="00311F4B" w:rsidRPr="0048434E">
        <w:rPr>
          <w:rFonts w:cs="Arial"/>
          <w:lang w:val="es-ES" w:eastAsia="es-ES"/>
        </w:rPr>
        <w:t>Público</w:t>
      </w:r>
      <w:r w:rsidR="00475BC3" w:rsidRPr="0048434E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(ROLECE)</w:t>
      </w:r>
    </w:p>
    <w:p w:rsidR="00475BC3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311F4B" w:rsidRPr="0048434E">
        <w:rPr>
          <w:rFonts w:cs="Arial"/>
          <w:lang w:val="es-ES" w:eastAsia="es-ES"/>
        </w:rPr>
        <w:t>está</w:t>
      </w:r>
      <w:r w:rsidRPr="0048434E">
        <w:rPr>
          <w:rFonts w:cs="Arial"/>
          <w:lang w:val="es-ES" w:eastAsia="es-ES"/>
        </w:rPr>
        <w:t xml:space="preserve"> inscrita en el </w:t>
      </w:r>
      <w:r w:rsidR="00311F4B">
        <w:rPr>
          <w:rFonts w:cs="Arial"/>
          <w:lang w:val="es-ES" w:eastAsia="es-ES"/>
        </w:rPr>
        <w:t xml:space="preserve">Registro </w:t>
      </w:r>
      <w:r w:rsidR="00311F4B" w:rsidRPr="0048434E">
        <w:rPr>
          <w:rFonts w:cs="Arial"/>
          <w:lang w:val="es-ES" w:eastAsia="es-ES"/>
        </w:rPr>
        <w:t>electrónico</w:t>
      </w:r>
      <w:r w:rsidR="002258BD" w:rsidRPr="0048434E">
        <w:rPr>
          <w:rFonts w:cs="Arial"/>
          <w:lang w:val="es-ES" w:eastAsia="es-ES"/>
        </w:rPr>
        <w:t xml:space="preserve"> </w:t>
      </w:r>
      <w:r w:rsidR="00311F4B">
        <w:rPr>
          <w:rFonts w:cs="Arial"/>
          <w:lang w:val="es-ES" w:eastAsia="es-ES"/>
        </w:rPr>
        <w:t xml:space="preserve">de </w:t>
      </w:r>
      <w:r w:rsidR="00311F4B" w:rsidRPr="0048434E">
        <w:rPr>
          <w:rFonts w:cs="Arial"/>
          <w:lang w:val="es-ES" w:eastAsia="es-ES"/>
        </w:rPr>
        <w:t>Empresas</w:t>
      </w:r>
      <w:r w:rsidR="00311F4B">
        <w:rPr>
          <w:rFonts w:cs="Arial"/>
          <w:lang w:val="es-ES" w:eastAsia="es-ES"/>
        </w:rPr>
        <w:t xml:space="preserve"> licitadora</w:t>
      </w:r>
      <w:r w:rsidR="00475BC3" w:rsidRPr="0048434E">
        <w:rPr>
          <w:rFonts w:cs="Arial"/>
          <w:lang w:val="es-ES" w:eastAsia="es-ES"/>
        </w:rPr>
        <w:t>s</w:t>
      </w:r>
      <w:r w:rsidRPr="0048434E">
        <w:rPr>
          <w:rFonts w:cs="Arial"/>
          <w:lang w:val="es-ES" w:eastAsia="es-ES"/>
        </w:rPr>
        <w:t xml:space="preserve"> (RELI)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Pr="0048434E">
        <w:rPr>
          <w:rFonts w:cs="Arial"/>
          <w:lang w:val="es-ES"/>
        </w:rPr>
        <w:t xml:space="preserve">no </w:t>
      </w:r>
      <w:r w:rsidR="00311F4B" w:rsidRPr="0048434E">
        <w:rPr>
          <w:rFonts w:cs="Arial"/>
          <w:lang w:val="es-ES"/>
        </w:rPr>
        <w:t>e</w:t>
      </w:r>
      <w:r w:rsidR="00311F4B" w:rsidRPr="0048434E">
        <w:rPr>
          <w:rFonts w:cs="Arial"/>
          <w:lang w:val="es-ES" w:eastAsia="es-ES"/>
        </w:rPr>
        <w:t>stá</w:t>
      </w:r>
      <w:r w:rsidRPr="0048434E">
        <w:rPr>
          <w:rFonts w:cs="Arial"/>
          <w:sz w:val="28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inscrita ni en el ROLECE ni en el RELI</w:t>
      </w:r>
    </w:p>
    <w:p w:rsidR="00C9570A" w:rsidRPr="0048434E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311F4B">
        <w:rPr>
          <w:rFonts w:cs="Arial"/>
          <w:lang w:val="es-ES" w:eastAsia="es-ES"/>
        </w:rPr>
        <w:t>cumple con la adec</w:t>
      </w:r>
      <w:r w:rsidRPr="0048434E">
        <w:rPr>
          <w:rFonts w:cs="Arial"/>
          <w:lang w:val="es-ES" w:eastAsia="es-ES"/>
        </w:rPr>
        <w:t xml:space="preserve">uada </w:t>
      </w:r>
      <w:r w:rsidR="00311F4B" w:rsidRPr="0048434E">
        <w:rPr>
          <w:rFonts w:cs="Arial"/>
          <w:lang w:val="es-ES" w:eastAsia="es-ES"/>
        </w:rPr>
        <w:t>solvencia</w:t>
      </w:r>
      <w:r w:rsidRPr="0048434E">
        <w:rPr>
          <w:rFonts w:cs="Arial"/>
          <w:lang w:val="es-ES" w:eastAsia="es-ES"/>
        </w:rPr>
        <w:t xml:space="preserve"> </w:t>
      </w:r>
      <w:r w:rsidR="00311F4B" w:rsidRPr="0048434E">
        <w:rPr>
          <w:rFonts w:cs="Arial"/>
          <w:lang w:val="es-ES" w:eastAsia="es-ES"/>
        </w:rPr>
        <w:t>económica</w:t>
      </w:r>
      <w:r w:rsidRPr="0048434E">
        <w:rPr>
          <w:rFonts w:cs="Arial"/>
          <w:lang w:val="es-ES" w:eastAsia="es-ES"/>
        </w:rPr>
        <w:t xml:space="preserve">, </w:t>
      </w:r>
      <w:r w:rsidR="00311F4B" w:rsidRPr="0048434E">
        <w:rPr>
          <w:rFonts w:cs="Arial"/>
          <w:lang w:val="es-ES" w:eastAsia="es-ES"/>
        </w:rPr>
        <w:t>financiera</w:t>
      </w:r>
      <w:r w:rsidR="00CD47A4">
        <w:rPr>
          <w:rFonts w:cs="Arial"/>
          <w:lang w:val="es-ES" w:eastAsia="es-ES"/>
        </w:rPr>
        <w:t xml:space="preserve"> y</w:t>
      </w:r>
      <w:r w:rsidRPr="0048434E">
        <w:rPr>
          <w:rFonts w:cs="Arial"/>
          <w:lang w:val="es-ES" w:eastAsia="es-ES"/>
        </w:rPr>
        <w:t xml:space="preserve"> </w:t>
      </w:r>
      <w:r w:rsidR="00311F4B" w:rsidRPr="0048434E">
        <w:rPr>
          <w:rFonts w:cs="Arial"/>
          <w:lang w:val="es-ES" w:eastAsia="es-ES"/>
        </w:rPr>
        <w:t>técnica</w:t>
      </w:r>
      <w:r w:rsidRPr="0048434E">
        <w:rPr>
          <w:rFonts w:cs="Arial"/>
          <w:lang w:val="es-ES" w:eastAsia="es-ES"/>
        </w:rPr>
        <w:t xml:space="preserve"> o, en </w:t>
      </w:r>
      <w:r w:rsidR="00311F4B">
        <w:rPr>
          <w:rFonts w:cs="Arial"/>
          <w:lang w:val="es-ES" w:eastAsia="es-ES"/>
        </w:rPr>
        <w:t>su</w:t>
      </w:r>
      <w:r w:rsidRPr="0048434E">
        <w:rPr>
          <w:rFonts w:cs="Arial"/>
          <w:lang w:val="es-ES" w:eastAsia="es-ES"/>
        </w:rPr>
        <w:t xml:space="preserve"> cas</w:t>
      </w:r>
      <w:r w:rsidR="00311F4B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 </w:t>
      </w:r>
      <w:r w:rsidR="00910133">
        <w:rPr>
          <w:rFonts w:cs="Arial"/>
          <w:lang w:val="es-ES" w:eastAsia="es-ES"/>
        </w:rPr>
        <w:t xml:space="preserve">con </w:t>
      </w:r>
      <w:r w:rsidRPr="0048434E">
        <w:rPr>
          <w:rFonts w:cs="Arial"/>
          <w:lang w:val="es-ES" w:eastAsia="es-ES"/>
        </w:rPr>
        <w:t xml:space="preserve">la </w:t>
      </w:r>
      <w:r w:rsidR="00CD47A4" w:rsidRPr="0048434E">
        <w:rPr>
          <w:rFonts w:cs="Arial"/>
          <w:lang w:val="es-ES" w:eastAsia="es-ES"/>
        </w:rPr>
        <w:t>clasificación</w:t>
      </w:r>
      <w:r w:rsidRPr="0048434E">
        <w:rPr>
          <w:rFonts w:cs="Arial"/>
          <w:lang w:val="es-ES" w:eastAsia="es-ES"/>
        </w:rPr>
        <w:t xml:space="preserve"> empresarial correspon</w:t>
      </w:r>
      <w:r w:rsidR="00CD47A4">
        <w:rPr>
          <w:rFonts w:cs="Arial"/>
          <w:lang w:val="es-ES" w:eastAsia="es-ES"/>
        </w:rPr>
        <w:t>di</w:t>
      </w:r>
      <w:r w:rsidRPr="0048434E">
        <w:rPr>
          <w:rFonts w:cs="Arial"/>
          <w:lang w:val="es-ES" w:eastAsia="es-ES"/>
        </w:rPr>
        <w:t>ent</w:t>
      </w:r>
      <w:r w:rsidR="00CD47A4">
        <w:rPr>
          <w:rFonts w:cs="Arial"/>
          <w:lang w:val="es-ES" w:eastAsia="es-ES"/>
        </w:rPr>
        <w:t>e</w:t>
      </w:r>
    </w:p>
    <w:p w:rsidR="00C9570A" w:rsidRPr="0048434E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CD47A4">
        <w:rPr>
          <w:rFonts w:cs="Arial"/>
          <w:lang w:val="es-ES" w:eastAsia="es-ES"/>
        </w:rPr>
        <w:t xml:space="preserve"> se</w:t>
      </w:r>
      <w:r w:rsidRPr="0048434E">
        <w:rPr>
          <w:rFonts w:cs="Arial"/>
          <w:lang w:val="es-ES" w:eastAsia="es-ES"/>
        </w:rPr>
        <w:t xml:space="preserve"> ba</w:t>
      </w:r>
      <w:r w:rsidR="00CD47A4">
        <w:rPr>
          <w:rFonts w:cs="Arial"/>
          <w:lang w:val="es-ES" w:eastAsia="es-ES"/>
        </w:rPr>
        <w:t>sa en les capacidades de otras entidades para</w:t>
      </w:r>
      <w:r w:rsidRPr="0048434E">
        <w:rPr>
          <w:rFonts w:cs="Arial"/>
          <w:lang w:val="es-ES" w:eastAsia="es-ES"/>
        </w:rPr>
        <w:t xml:space="preserve"> acreditar la </w:t>
      </w:r>
      <w:r w:rsidR="00CD47A4" w:rsidRPr="0048434E">
        <w:rPr>
          <w:rFonts w:cs="Arial"/>
          <w:lang w:val="es-ES" w:eastAsia="es-ES"/>
        </w:rPr>
        <w:t>solvencia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necesaria</w:t>
      </w:r>
      <w:r w:rsidRPr="0048434E">
        <w:rPr>
          <w:rFonts w:cs="Arial"/>
          <w:lang w:val="es-ES" w:eastAsia="es-ES"/>
        </w:rPr>
        <w:t xml:space="preserve"> p</w:t>
      </w:r>
      <w:r w:rsidR="00CD47A4">
        <w:rPr>
          <w:rFonts w:cs="Arial"/>
          <w:lang w:val="es-ES" w:eastAsia="es-ES"/>
        </w:rPr>
        <w:t>ara</w:t>
      </w:r>
      <w:r w:rsidRPr="0048434E">
        <w:rPr>
          <w:rFonts w:cs="Arial"/>
          <w:lang w:val="es-ES" w:eastAsia="es-ES"/>
        </w:rPr>
        <w:t xml:space="preserve"> subscri</w:t>
      </w:r>
      <w:r w:rsidR="00CD47A4">
        <w:rPr>
          <w:rFonts w:cs="Arial"/>
          <w:lang w:val="es-ES" w:eastAsia="es-ES"/>
        </w:rPr>
        <w:t xml:space="preserve">bir </w:t>
      </w:r>
      <w:r w:rsidRPr="0048434E">
        <w:rPr>
          <w:rFonts w:cs="Arial"/>
          <w:lang w:val="es-ES" w:eastAsia="es-ES"/>
        </w:rPr>
        <w:t>est</w:t>
      </w:r>
      <w:r w:rsidR="00CD47A4">
        <w:rPr>
          <w:rFonts w:cs="Arial"/>
          <w:lang w:val="es-ES" w:eastAsia="es-ES"/>
        </w:rPr>
        <w:t>e contrato</w:t>
      </w:r>
      <w:r w:rsidRPr="0048434E">
        <w:rPr>
          <w:rFonts w:cs="Arial"/>
          <w:lang w:val="es-ES" w:eastAsia="es-ES"/>
        </w:rPr>
        <w:t xml:space="preserve"> </w:t>
      </w:r>
    </w:p>
    <w:p w:rsidR="00C9570A" w:rsidRPr="0048434E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Pr="0048434E">
        <w:rPr>
          <w:rFonts w:cs="Arial"/>
          <w:lang w:val="es-ES"/>
        </w:rPr>
        <w:t>c</w:t>
      </w:r>
      <w:r w:rsidR="00CD47A4">
        <w:rPr>
          <w:rFonts w:cs="Arial"/>
          <w:lang w:val="es-ES"/>
        </w:rPr>
        <w:t>umple con</w:t>
      </w:r>
      <w:r w:rsidRPr="0048434E">
        <w:rPr>
          <w:rFonts w:cs="Arial"/>
          <w:sz w:val="14"/>
          <w:lang w:val="es-ES"/>
        </w:rPr>
        <w:t xml:space="preserve"> </w:t>
      </w:r>
      <w:r w:rsidR="00CD47A4">
        <w:rPr>
          <w:rFonts w:cs="Arial"/>
          <w:lang w:val="es-ES" w:eastAsia="es-ES"/>
        </w:rPr>
        <w:t>las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obligaciones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legales</w:t>
      </w:r>
      <w:r w:rsidRPr="0048434E">
        <w:rPr>
          <w:rFonts w:cs="Arial"/>
          <w:lang w:val="es-ES" w:eastAsia="es-ES"/>
        </w:rPr>
        <w:t xml:space="preserve"> en </w:t>
      </w:r>
      <w:r w:rsidR="00CD47A4" w:rsidRPr="0048434E">
        <w:rPr>
          <w:rFonts w:cs="Arial"/>
          <w:lang w:val="es-ES" w:eastAsia="es-ES"/>
        </w:rPr>
        <w:t>materia</w:t>
      </w:r>
      <w:r w:rsidRPr="0048434E">
        <w:rPr>
          <w:rFonts w:cs="Arial"/>
          <w:lang w:val="es-ES" w:eastAsia="es-ES"/>
        </w:rPr>
        <w:t xml:space="preserve"> de </w:t>
      </w:r>
      <w:r w:rsidR="00CD47A4" w:rsidRPr="0048434E">
        <w:rPr>
          <w:rFonts w:cs="Arial"/>
          <w:lang w:val="es-ES" w:eastAsia="es-ES"/>
        </w:rPr>
        <w:t>prevención</w:t>
      </w:r>
      <w:r w:rsidRPr="0048434E">
        <w:rPr>
          <w:rFonts w:cs="Arial"/>
          <w:lang w:val="es-ES" w:eastAsia="es-ES"/>
        </w:rPr>
        <w:t xml:space="preserve"> de ri</w:t>
      </w:r>
      <w:r w:rsidR="00CD47A4">
        <w:rPr>
          <w:rFonts w:cs="Arial"/>
          <w:lang w:val="es-ES" w:eastAsia="es-ES"/>
        </w:rPr>
        <w:t>e</w:t>
      </w:r>
      <w:r w:rsidRPr="0048434E">
        <w:rPr>
          <w:rFonts w:cs="Arial"/>
          <w:lang w:val="es-ES" w:eastAsia="es-ES"/>
        </w:rPr>
        <w:t>s</w:t>
      </w:r>
      <w:r w:rsidR="00CD47A4">
        <w:rPr>
          <w:rFonts w:cs="Arial"/>
          <w:lang w:val="es-ES" w:eastAsia="es-ES"/>
        </w:rPr>
        <w:t>g</w:t>
      </w:r>
      <w:r w:rsidRPr="0048434E">
        <w:rPr>
          <w:rFonts w:cs="Arial"/>
          <w:lang w:val="es-ES" w:eastAsia="es-ES"/>
        </w:rPr>
        <w:t xml:space="preserve">os </w:t>
      </w:r>
      <w:r w:rsidR="00CD47A4" w:rsidRPr="0048434E">
        <w:rPr>
          <w:rFonts w:cs="Arial"/>
          <w:lang w:val="es-ES" w:eastAsia="es-ES"/>
        </w:rPr>
        <w:t>laborales</w:t>
      </w:r>
    </w:p>
    <w:p w:rsidR="00C9570A" w:rsidRPr="0048434E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Pr="0048434E">
        <w:rPr>
          <w:rFonts w:cs="Arial"/>
          <w:lang w:val="es-ES"/>
        </w:rPr>
        <w:t>c</w:t>
      </w:r>
      <w:r w:rsidR="00CD47A4">
        <w:rPr>
          <w:rFonts w:cs="Arial"/>
          <w:lang w:val="es-ES"/>
        </w:rPr>
        <w:t>umple con</w:t>
      </w:r>
      <w:r w:rsidR="00CD47A4">
        <w:rPr>
          <w:rFonts w:cs="Arial"/>
          <w:lang w:val="es-ES" w:eastAsia="es-ES"/>
        </w:rPr>
        <w:t xml:space="preserve"> la</w:t>
      </w:r>
      <w:r w:rsidRPr="0048434E">
        <w:rPr>
          <w:rFonts w:cs="Arial"/>
          <w:lang w:val="es-ES" w:eastAsia="es-ES"/>
        </w:rPr>
        <w:t xml:space="preserve">s </w:t>
      </w:r>
      <w:r w:rsidR="00CD47A4" w:rsidRPr="0048434E">
        <w:rPr>
          <w:rFonts w:cs="Arial"/>
          <w:lang w:val="es-ES" w:eastAsia="es-ES"/>
        </w:rPr>
        <w:t>obligaciones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legales</w:t>
      </w:r>
      <w:r w:rsidRPr="0048434E">
        <w:rPr>
          <w:rFonts w:cs="Arial"/>
          <w:lang w:val="es-ES" w:eastAsia="es-ES"/>
        </w:rPr>
        <w:t xml:space="preserve"> en </w:t>
      </w:r>
      <w:r w:rsidR="00CD47A4" w:rsidRPr="0048434E">
        <w:rPr>
          <w:rFonts w:cs="Arial"/>
          <w:lang w:val="es-ES" w:eastAsia="es-ES"/>
        </w:rPr>
        <w:t>materia</w:t>
      </w:r>
      <w:r w:rsidR="00CD47A4">
        <w:rPr>
          <w:rFonts w:cs="Arial"/>
          <w:lang w:val="es-ES" w:eastAsia="es-ES"/>
        </w:rPr>
        <w:t xml:space="preserve"> de igualdad</w:t>
      </w:r>
      <w:r w:rsidRPr="0048434E">
        <w:rPr>
          <w:rFonts w:cs="Arial"/>
          <w:lang w:val="es-ES" w:eastAsia="es-ES"/>
        </w:rPr>
        <w:t xml:space="preserve"> efectiva de </w:t>
      </w:r>
      <w:r w:rsidR="00CD47A4">
        <w:rPr>
          <w:rFonts w:cs="Arial"/>
          <w:lang w:val="es-ES" w:eastAsia="es-ES"/>
        </w:rPr>
        <w:t>mujeres y</w:t>
      </w:r>
      <w:r w:rsidRPr="0048434E">
        <w:rPr>
          <w:rFonts w:cs="Arial"/>
          <w:lang w:val="es-ES" w:eastAsia="es-ES"/>
        </w:rPr>
        <w:t xml:space="preserve"> hom</w:t>
      </w:r>
      <w:r w:rsidR="00CD47A4">
        <w:rPr>
          <w:rFonts w:cs="Arial"/>
          <w:lang w:val="es-ES" w:eastAsia="es-ES"/>
        </w:rPr>
        <w:t>br</w:t>
      </w:r>
      <w:r w:rsidRPr="0048434E">
        <w:rPr>
          <w:rFonts w:cs="Arial"/>
          <w:lang w:val="es-ES" w:eastAsia="es-ES"/>
        </w:rPr>
        <w:t>es</w:t>
      </w:r>
    </w:p>
    <w:p w:rsidR="00C9570A" w:rsidRPr="0048434E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CD47A4">
        <w:rPr>
          <w:rFonts w:cs="Arial"/>
          <w:lang w:val="es-ES"/>
        </w:rPr>
        <w:t>cumple con</w:t>
      </w:r>
      <w:r w:rsidR="00CD47A4">
        <w:rPr>
          <w:rFonts w:cs="Arial"/>
          <w:lang w:val="es-ES" w:eastAsia="es-ES"/>
        </w:rPr>
        <w:t xml:space="preserve"> la</w:t>
      </w:r>
      <w:r w:rsidRPr="0048434E">
        <w:rPr>
          <w:rFonts w:cs="Arial"/>
          <w:lang w:val="es-ES" w:eastAsia="es-ES"/>
        </w:rPr>
        <w:t xml:space="preserve">s </w:t>
      </w:r>
      <w:r w:rsidR="00CD47A4" w:rsidRPr="0048434E">
        <w:rPr>
          <w:rFonts w:cs="Arial"/>
          <w:lang w:val="es-ES" w:eastAsia="es-ES"/>
        </w:rPr>
        <w:t>obligaciones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legales</w:t>
      </w:r>
      <w:r w:rsidRPr="0048434E">
        <w:rPr>
          <w:rFonts w:cs="Arial"/>
          <w:lang w:val="es-ES" w:eastAsia="es-ES"/>
        </w:rPr>
        <w:t xml:space="preserve"> en </w:t>
      </w:r>
      <w:r w:rsidR="00CD47A4" w:rsidRPr="0048434E">
        <w:rPr>
          <w:rFonts w:cs="Arial"/>
          <w:lang w:val="es-ES" w:eastAsia="es-ES"/>
        </w:rPr>
        <w:t>materia</w:t>
      </w:r>
      <w:r w:rsidR="00CD47A4">
        <w:rPr>
          <w:rFonts w:cs="Arial"/>
          <w:lang w:val="es-ES" w:eastAsia="es-ES"/>
        </w:rPr>
        <w:t xml:space="preserve"> de </w:t>
      </w:r>
      <w:r w:rsidRPr="0048434E">
        <w:rPr>
          <w:rFonts w:cs="Arial"/>
          <w:lang w:val="es-ES" w:eastAsia="es-ES"/>
        </w:rPr>
        <w:t>integració</w:t>
      </w:r>
      <w:r w:rsidR="00CD47A4">
        <w:rPr>
          <w:rFonts w:cs="Arial"/>
          <w:lang w:val="es-ES" w:eastAsia="es-ES"/>
        </w:rPr>
        <w:t>n</w:t>
      </w:r>
      <w:r w:rsidRPr="0048434E">
        <w:rPr>
          <w:rFonts w:cs="Arial"/>
          <w:lang w:val="es-ES" w:eastAsia="es-ES"/>
        </w:rPr>
        <w:t xml:space="preserve"> social de</w:t>
      </w:r>
      <w:r w:rsidR="00CD47A4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l</w:t>
      </w:r>
      <w:r w:rsidR="00CD47A4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s </w:t>
      </w:r>
      <w:r w:rsidR="00CD47A4" w:rsidRPr="0048434E">
        <w:rPr>
          <w:rFonts w:cs="Arial"/>
          <w:lang w:val="es-ES" w:eastAsia="es-ES"/>
        </w:rPr>
        <w:t>minusválidos</w:t>
      </w:r>
    </w:p>
    <w:p w:rsidR="00065F93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CD47A4">
        <w:rPr>
          <w:rFonts w:cs="Arial"/>
          <w:lang w:val="es-ES" w:eastAsia="es-ES"/>
        </w:rPr>
        <w:t>se</w:t>
      </w:r>
      <w:r w:rsidR="00065F93" w:rsidRPr="0048434E">
        <w:rPr>
          <w:rFonts w:cs="Arial"/>
          <w:lang w:val="es-ES" w:eastAsia="es-ES"/>
        </w:rPr>
        <w:t xml:space="preserve"> compromet</w:t>
      </w:r>
      <w:r w:rsidR="00CD47A4">
        <w:rPr>
          <w:rFonts w:cs="Arial"/>
          <w:lang w:val="es-ES" w:eastAsia="es-ES"/>
        </w:rPr>
        <w:t>e</w:t>
      </w:r>
      <w:r w:rsidR="00065F93" w:rsidRPr="0048434E">
        <w:rPr>
          <w:rFonts w:cs="Arial"/>
          <w:lang w:val="es-ES" w:eastAsia="es-ES"/>
        </w:rPr>
        <w:t>, en cas</w:t>
      </w:r>
      <w:r w:rsidR="00CD47A4">
        <w:rPr>
          <w:rFonts w:cs="Arial"/>
          <w:lang w:val="es-ES" w:eastAsia="es-ES"/>
        </w:rPr>
        <w:t>o de resultar</w:t>
      </w:r>
      <w:r w:rsidR="00065F93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adjudicataria</w:t>
      </w:r>
      <w:r w:rsidR="00065F93" w:rsidRPr="0048434E">
        <w:rPr>
          <w:rFonts w:cs="Arial"/>
          <w:lang w:val="es-ES" w:eastAsia="es-ES"/>
        </w:rPr>
        <w:t>, a adscri</w:t>
      </w:r>
      <w:r w:rsidR="00CD47A4">
        <w:rPr>
          <w:rFonts w:cs="Arial"/>
          <w:lang w:val="es-ES" w:eastAsia="es-ES"/>
        </w:rPr>
        <w:t>bir los</w:t>
      </w:r>
      <w:r w:rsidR="00065F93" w:rsidRPr="0048434E">
        <w:rPr>
          <w:rFonts w:cs="Arial"/>
          <w:lang w:val="es-ES" w:eastAsia="es-ES"/>
        </w:rPr>
        <w:t xml:space="preserve"> m</w:t>
      </w:r>
      <w:r w:rsidR="00CD47A4">
        <w:rPr>
          <w:rFonts w:cs="Arial"/>
          <w:lang w:val="es-ES" w:eastAsia="es-ES"/>
        </w:rPr>
        <w:t>edios</w:t>
      </w:r>
      <w:r w:rsidR="00065F93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eastAsiaTheme="minorHAnsi" w:cs="Arial"/>
          <w:lang w:val="es-ES" w:eastAsia="en-US"/>
        </w:rPr>
        <w:t>materiales</w:t>
      </w:r>
      <w:r w:rsidR="00CD47A4">
        <w:rPr>
          <w:rFonts w:eastAsiaTheme="minorHAnsi" w:cs="Arial"/>
          <w:lang w:val="es-ES" w:eastAsia="en-US"/>
        </w:rPr>
        <w:t xml:space="preserve"> y</w:t>
      </w:r>
      <w:r w:rsidR="006B4CAB" w:rsidRPr="0048434E">
        <w:rPr>
          <w:rFonts w:eastAsiaTheme="minorHAnsi" w:cs="Arial"/>
          <w:lang w:val="es-ES" w:eastAsia="en-US"/>
        </w:rPr>
        <w:t xml:space="preserve">/o </w:t>
      </w:r>
      <w:r w:rsidR="00CD47A4" w:rsidRPr="0048434E">
        <w:rPr>
          <w:rFonts w:eastAsiaTheme="minorHAnsi" w:cs="Arial"/>
          <w:lang w:val="es-ES" w:eastAsia="en-US"/>
        </w:rPr>
        <w:t>personales</w:t>
      </w:r>
      <w:r w:rsidR="006B4CAB" w:rsidRPr="0048434E">
        <w:rPr>
          <w:rFonts w:eastAsiaTheme="minorHAnsi" w:cs="Arial"/>
          <w:lang w:val="es-ES" w:eastAsia="en-US"/>
        </w:rPr>
        <w:t xml:space="preserve"> </w:t>
      </w:r>
      <w:r w:rsidR="00CD47A4" w:rsidRPr="0048434E">
        <w:rPr>
          <w:rFonts w:cs="Arial"/>
          <w:lang w:val="es-ES" w:eastAsia="es-ES"/>
        </w:rPr>
        <w:t>necesarios</w:t>
      </w:r>
      <w:r w:rsidR="00CD47A4">
        <w:rPr>
          <w:rFonts w:cs="Arial"/>
          <w:lang w:val="es-ES" w:eastAsia="es-ES"/>
        </w:rPr>
        <w:t xml:space="preserve"> pa</w:t>
      </w:r>
      <w:r w:rsidR="00065F93" w:rsidRPr="0048434E">
        <w:rPr>
          <w:rFonts w:cs="Arial"/>
          <w:lang w:val="es-ES" w:eastAsia="es-ES"/>
        </w:rPr>
        <w:t>r</w:t>
      </w:r>
      <w:r w:rsidR="00CD47A4">
        <w:rPr>
          <w:rFonts w:cs="Arial"/>
          <w:lang w:val="es-ES" w:eastAsia="es-ES"/>
        </w:rPr>
        <w:t>a</w:t>
      </w:r>
      <w:r w:rsidR="00065F93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ejecutar</w:t>
      </w:r>
      <w:r w:rsidR="00065F93" w:rsidRPr="0048434E">
        <w:rPr>
          <w:rFonts w:cs="Arial"/>
          <w:lang w:val="es-ES" w:eastAsia="es-ES"/>
        </w:rPr>
        <w:t xml:space="preserve"> el contra</w:t>
      </w:r>
      <w:r w:rsidR="00CD47A4">
        <w:rPr>
          <w:rFonts w:cs="Arial"/>
          <w:lang w:val="es-ES" w:eastAsia="es-ES"/>
        </w:rPr>
        <w:t>to de acue</w:t>
      </w:r>
      <w:r w:rsidR="00065F93" w:rsidRPr="0048434E">
        <w:rPr>
          <w:rFonts w:cs="Arial"/>
          <w:lang w:val="es-ES" w:eastAsia="es-ES"/>
        </w:rPr>
        <w:t>rd</w:t>
      </w:r>
      <w:r w:rsidR="00CD47A4">
        <w:rPr>
          <w:rFonts w:cs="Arial"/>
          <w:lang w:val="es-ES" w:eastAsia="es-ES"/>
        </w:rPr>
        <w:t>o con</w:t>
      </w:r>
      <w:r w:rsidR="00065F93" w:rsidRPr="0048434E">
        <w:rPr>
          <w:rFonts w:cs="Arial"/>
          <w:lang w:val="es-ES" w:eastAsia="es-ES"/>
        </w:rPr>
        <w:t xml:space="preserve"> la prop</w:t>
      </w:r>
      <w:r w:rsidR="00910133">
        <w:rPr>
          <w:rFonts w:cs="Arial"/>
          <w:lang w:val="es-ES" w:eastAsia="es-ES"/>
        </w:rPr>
        <w:t>uesta</w:t>
      </w:r>
      <w:r w:rsidR="00CD47A4">
        <w:rPr>
          <w:rFonts w:cs="Arial"/>
          <w:lang w:val="es-ES" w:eastAsia="es-ES"/>
        </w:rPr>
        <w:t xml:space="preserve"> presentada en</w:t>
      </w:r>
      <w:r w:rsidR="00065F93" w:rsidRPr="0048434E">
        <w:rPr>
          <w:rFonts w:cs="Arial"/>
          <w:lang w:val="es-ES" w:eastAsia="es-ES"/>
        </w:rPr>
        <w:t xml:space="preserve"> la licitació</w:t>
      </w:r>
      <w:r w:rsidR="00CD47A4">
        <w:rPr>
          <w:rFonts w:cs="Arial"/>
          <w:lang w:val="es-ES" w:eastAsia="es-ES"/>
        </w:rPr>
        <w:t>n</w:t>
      </w:r>
      <w:r w:rsidR="00065F93" w:rsidRPr="0048434E">
        <w:rPr>
          <w:rFonts w:cs="Arial"/>
          <w:lang w:val="es-ES" w:eastAsia="es-ES"/>
        </w:rPr>
        <w:t>.</w:t>
      </w:r>
    </w:p>
    <w:p w:rsidR="00E556F8" w:rsidRPr="0048434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E556F8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CD47A4">
        <w:rPr>
          <w:rFonts w:cs="Arial"/>
          <w:lang w:val="es-ES" w:eastAsia="es-ES"/>
        </w:rPr>
        <w:t>siendo</w:t>
      </w:r>
      <w:r w:rsidR="00E556F8" w:rsidRPr="0048434E">
        <w:rPr>
          <w:rFonts w:cs="Arial"/>
          <w:lang w:val="es-ES" w:eastAsia="es-ES"/>
        </w:rPr>
        <w:t xml:space="preserve"> una empresa </w:t>
      </w:r>
      <w:r w:rsidR="00CD47A4" w:rsidRPr="0048434E">
        <w:rPr>
          <w:rFonts w:cs="Arial"/>
          <w:lang w:val="es-ES" w:eastAsia="es-ES"/>
        </w:rPr>
        <w:t>extranjera</w:t>
      </w:r>
      <w:r w:rsidR="00E556F8" w:rsidRPr="0048434E">
        <w:rPr>
          <w:rFonts w:cs="Arial"/>
          <w:lang w:val="es-ES" w:eastAsia="es-ES"/>
        </w:rPr>
        <w:t xml:space="preserve">, </w:t>
      </w:r>
      <w:r w:rsidR="00CD47A4">
        <w:rPr>
          <w:rFonts w:cs="Arial"/>
          <w:lang w:val="es-ES" w:eastAsia="es-ES"/>
        </w:rPr>
        <w:t>se</w:t>
      </w:r>
      <w:r w:rsidR="00E556F8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someterá</w:t>
      </w:r>
      <w:r w:rsidR="00E556F8" w:rsidRPr="0048434E">
        <w:rPr>
          <w:rFonts w:cs="Arial"/>
          <w:lang w:val="es-ES" w:eastAsia="es-ES"/>
        </w:rPr>
        <w:t xml:space="preserve"> a</w:t>
      </w:r>
      <w:r w:rsidR="00CD47A4">
        <w:rPr>
          <w:rFonts w:cs="Arial"/>
          <w:lang w:val="es-ES" w:eastAsia="es-ES"/>
        </w:rPr>
        <w:t xml:space="preserve"> </w:t>
      </w:r>
      <w:r w:rsidR="00E556F8" w:rsidRPr="0048434E">
        <w:rPr>
          <w:rFonts w:cs="Arial"/>
          <w:lang w:val="es-ES" w:eastAsia="es-ES"/>
        </w:rPr>
        <w:t>l</w:t>
      </w:r>
      <w:r w:rsidR="00CD47A4">
        <w:rPr>
          <w:rFonts w:cs="Arial"/>
          <w:lang w:val="es-ES" w:eastAsia="es-ES"/>
        </w:rPr>
        <w:t>o</w:t>
      </w:r>
      <w:r w:rsidR="00E556F8" w:rsidRPr="0048434E">
        <w:rPr>
          <w:rFonts w:cs="Arial"/>
          <w:lang w:val="es-ES" w:eastAsia="es-ES"/>
        </w:rPr>
        <w:t>s ju</w:t>
      </w:r>
      <w:r w:rsidR="00CD47A4">
        <w:rPr>
          <w:rFonts w:cs="Arial"/>
          <w:lang w:val="es-ES" w:eastAsia="es-ES"/>
        </w:rPr>
        <w:t>zgados y</w:t>
      </w:r>
      <w:r w:rsidR="00E556F8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tribunales</w:t>
      </w:r>
      <w:r w:rsidR="00E556F8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españoles</w:t>
      </w:r>
      <w:r w:rsidR="00E556F8" w:rsidRPr="0048434E">
        <w:rPr>
          <w:rFonts w:cs="Arial"/>
          <w:lang w:val="es-ES" w:eastAsia="es-ES"/>
        </w:rPr>
        <w:t xml:space="preserve"> de </w:t>
      </w:r>
      <w:r w:rsidR="00CD47A4">
        <w:rPr>
          <w:rFonts w:cs="Arial"/>
          <w:lang w:val="es-ES" w:eastAsia="es-ES"/>
        </w:rPr>
        <w:t>cualquier orden para todas la</w:t>
      </w:r>
      <w:r w:rsidR="00E556F8" w:rsidRPr="0048434E">
        <w:rPr>
          <w:rFonts w:cs="Arial"/>
          <w:lang w:val="es-ES" w:eastAsia="es-ES"/>
        </w:rPr>
        <w:t xml:space="preserve">s </w:t>
      </w:r>
      <w:r w:rsidR="00CD47A4" w:rsidRPr="0048434E">
        <w:rPr>
          <w:rFonts w:cs="Arial"/>
          <w:lang w:val="es-ES" w:eastAsia="es-ES"/>
        </w:rPr>
        <w:t>incidencias</w:t>
      </w:r>
      <w:r w:rsidR="00E556F8" w:rsidRPr="0048434E">
        <w:rPr>
          <w:rFonts w:cs="Arial"/>
          <w:lang w:val="es-ES" w:eastAsia="es-ES"/>
        </w:rPr>
        <w:t xml:space="preserve"> que pu</w:t>
      </w:r>
      <w:r w:rsidR="00CD47A4">
        <w:rPr>
          <w:rFonts w:cs="Arial"/>
          <w:lang w:val="es-ES" w:eastAsia="es-ES"/>
        </w:rPr>
        <w:t>eda</w:t>
      </w:r>
      <w:r w:rsidR="00E556F8" w:rsidRPr="0048434E">
        <w:rPr>
          <w:rFonts w:cs="Arial"/>
          <w:lang w:val="es-ES" w:eastAsia="es-ES"/>
        </w:rPr>
        <w:t xml:space="preserve">n </w:t>
      </w:r>
      <w:r w:rsidR="00CD47A4" w:rsidRPr="0048434E">
        <w:rPr>
          <w:rFonts w:cs="Arial"/>
          <w:lang w:val="es-ES" w:eastAsia="es-ES"/>
        </w:rPr>
        <w:t>surgir</w:t>
      </w:r>
      <w:r w:rsidR="00CD47A4">
        <w:rPr>
          <w:rFonts w:cs="Arial"/>
          <w:lang w:val="es-ES" w:eastAsia="es-ES"/>
        </w:rPr>
        <w:t xml:space="preserve"> del contrato, con</w:t>
      </w:r>
      <w:r w:rsidR="00E556F8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renuncia</w:t>
      </w:r>
      <w:r w:rsidR="00E556F8"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expresa</w:t>
      </w:r>
      <w:r w:rsidR="00E556F8" w:rsidRPr="0048434E">
        <w:rPr>
          <w:rFonts w:cs="Arial"/>
          <w:lang w:val="es-ES" w:eastAsia="es-ES"/>
        </w:rPr>
        <w:t xml:space="preserve"> del </w:t>
      </w:r>
      <w:r w:rsidR="00CD47A4" w:rsidRPr="0048434E">
        <w:rPr>
          <w:rFonts w:cs="Arial"/>
          <w:lang w:val="es-ES" w:eastAsia="es-ES"/>
        </w:rPr>
        <w:t>fuer</w:t>
      </w:r>
      <w:r w:rsidR="00CD47A4">
        <w:rPr>
          <w:rFonts w:cs="Arial"/>
          <w:lang w:val="es-ES" w:eastAsia="es-ES"/>
        </w:rPr>
        <w:t>o</w:t>
      </w:r>
      <w:r w:rsidR="00E556F8" w:rsidRPr="0048434E">
        <w:rPr>
          <w:rFonts w:cs="Arial"/>
          <w:lang w:val="es-ES" w:eastAsia="es-ES"/>
        </w:rPr>
        <w:t xml:space="preserve"> propi</w:t>
      </w:r>
      <w:r w:rsidR="00CD47A4">
        <w:rPr>
          <w:rFonts w:cs="Arial"/>
          <w:lang w:val="es-ES" w:eastAsia="es-ES"/>
        </w:rPr>
        <w:t>o</w:t>
      </w:r>
      <w:r w:rsidR="00E556F8" w:rsidRPr="0048434E">
        <w:rPr>
          <w:rFonts w:cs="Arial"/>
          <w:lang w:val="es-ES" w:eastAsia="es-ES"/>
        </w:rPr>
        <w:t>.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Pr="0048434E">
        <w:rPr>
          <w:rFonts w:cs="Arial"/>
          <w:lang w:val="es-ES"/>
        </w:rPr>
        <w:t>n</w:t>
      </w:r>
      <w:r w:rsidRPr="0048434E">
        <w:rPr>
          <w:rFonts w:cs="Arial"/>
          <w:lang w:val="es-ES" w:eastAsia="es-ES"/>
        </w:rPr>
        <w:t xml:space="preserve">o realiza/en </w:t>
      </w:r>
      <w:r w:rsidR="00CD47A4" w:rsidRPr="0048434E">
        <w:rPr>
          <w:rFonts w:cs="Arial"/>
          <w:lang w:val="es-ES" w:eastAsia="es-ES"/>
        </w:rPr>
        <w:t>operaciones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financieras</w:t>
      </w:r>
      <w:r w:rsidRPr="0048434E">
        <w:rPr>
          <w:rFonts w:cs="Arial"/>
          <w:lang w:val="es-ES" w:eastAsia="es-ES"/>
        </w:rPr>
        <w:t xml:space="preserve"> en </w:t>
      </w:r>
      <w:r w:rsidR="00CD47A4" w:rsidRPr="0048434E">
        <w:rPr>
          <w:rFonts w:cs="Arial"/>
          <w:lang w:val="es-ES" w:eastAsia="es-ES"/>
        </w:rPr>
        <w:t>paraísos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fiscales</w:t>
      </w:r>
      <w:r w:rsidRPr="0048434E">
        <w:rPr>
          <w:rFonts w:cs="Arial"/>
          <w:lang w:val="es-ES" w:eastAsia="es-ES"/>
        </w:rPr>
        <w:t xml:space="preserve"> </w:t>
      </w:r>
      <w:r w:rsidR="00CD47A4">
        <w:rPr>
          <w:rFonts w:cs="Arial"/>
          <w:lang w:val="es-ES" w:eastAsia="es-ES"/>
        </w:rPr>
        <w:t>considerado</w:t>
      </w:r>
      <w:r w:rsidR="00CD47A4" w:rsidRPr="0048434E">
        <w:rPr>
          <w:rFonts w:cs="Arial"/>
          <w:lang w:val="es-ES" w:eastAsia="es-ES"/>
        </w:rPr>
        <w:t>s</w:t>
      </w:r>
      <w:r w:rsidRPr="0048434E">
        <w:rPr>
          <w:rFonts w:cs="Arial"/>
          <w:lang w:val="es-ES" w:eastAsia="es-ES"/>
        </w:rPr>
        <w:t xml:space="preserve"> </w:t>
      </w:r>
      <w:r w:rsidR="00CD47A4">
        <w:rPr>
          <w:rFonts w:cs="Arial"/>
          <w:lang w:val="es-ES" w:eastAsia="es-ES"/>
        </w:rPr>
        <w:t>delictivo</w:t>
      </w:r>
      <w:r w:rsidR="00CD47A4" w:rsidRPr="0048434E">
        <w:rPr>
          <w:rFonts w:cs="Arial"/>
          <w:lang w:val="es-ES" w:eastAsia="es-ES"/>
        </w:rPr>
        <w:t>s</w:t>
      </w:r>
      <w:r w:rsidRPr="0048434E">
        <w:rPr>
          <w:rFonts w:cs="Arial"/>
          <w:lang w:val="es-ES" w:eastAsia="es-ES"/>
        </w:rPr>
        <w:t>, -</w:t>
      </w:r>
      <w:r w:rsidR="00CD47A4" w:rsidRPr="0048434E">
        <w:rPr>
          <w:rFonts w:cs="Arial"/>
          <w:lang w:val="es-ES" w:eastAsia="es-ES"/>
        </w:rPr>
        <w:t>según</w:t>
      </w:r>
      <w:r w:rsidRPr="0048434E">
        <w:rPr>
          <w:rFonts w:cs="Arial"/>
          <w:lang w:val="es-ES" w:eastAsia="es-ES"/>
        </w:rPr>
        <w:t xml:space="preserve"> la </w:t>
      </w:r>
      <w:r w:rsidR="00CD47A4" w:rsidRPr="0048434E">
        <w:rPr>
          <w:rFonts w:cs="Arial"/>
          <w:lang w:val="es-ES" w:eastAsia="es-ES"/>
        </w:rPr>
        <w:t>lista</w:t>
      </w:r>
      <w:r w:rsidRPr="0048434E">
        <w:rPr>
          <w:rFonts w:cs="Arial"/>
          <w:lang w:val="es-ES" w:eastAsia="es-ES"/>
        </w:rPr>
        <w:t xml:space="preserve"> de </w:t>
      </w:r>
      <w:r w:rsidR="00CD47A4" w:rsidRPr="0048434E">
        <w:rPr>
          <w:rFonts w:cs="Arial"/>
          <w:lang w:val="es-ES" w:eastAsia="es-ES"/>
        </w:rPr>
        <w:t>países</w:t>
      </w:r>
      <w:r w:rsidRPr="0048434E">
        <w:rPr>
          <w:rFonts w:cs="Arial"/>
          <w:lang w:val="es-ES" w:eastAsia="es-ES"/>
        </w:rPr>
        <w:t xml:space="preserve"> elaborada p</w:t>
      </w:r>
      <w:r w:rsidR="00CD47A4">
        <w:rPr>
          <w:rFonts w:cs="Arial"/>
          <w:lang w:val="es-ES" w:eastAsia="es-ES"/>
        </w:rPr>
        <w:t>or la</w:t>
      </w:r>
      <w:r w:rsidRPr="0048434E">
        <w:rPr>
          <w:rFonts w:cs="Arial"/>
          <w:lang w:val="es-ES" w:eastAsia="es-ES"/>
        </w:rPr>
        <w:t xml:space="preserve">s </w:t>
      </w:r>
      <w:r w:rsidR="00CD47A4" w:rsidRPr="0048434E">
        <w:rPr>
          <w:rFonts w:cs="Arial"/>
          <w:lang w:val="es-ES" w:eastAsia="es-ES"/>
        </w:rPr>
        <w:t>Instituciones</w:t>
      </w:r>
      <w:r w:rsidRPr="0048434E">
        <w:rPr>
          <w:rFonts w:cs="Arial"/>
          <w:lang w:val="es-ES" w:eastAsia="es-ES"/>
        </w:rPr>
        <w:t xml:space="preserve"> Europe</w:t>
      </w:r>
      <w:r w:rsidR="00CD47A4">
        <w:rPr>
          <w:rFonts w:cs="Arial"/>
          <w:lang w:val="es-ES" w:eastAsia="es-ES"/>
        </w:rPr>
        <w:t>as o avalada por ésta</w:t>
      </w:r>
      <w:r w:rsidRPr="0048434E">
        <w:rPr>
          <w:rFonts w:cs="Arial"/>
          <w:lang w:val="es-ES" w:eastAsia="es-ES"/>
        </w:rPr>
        <w:t xml:space="preserve">s o, en </w:t>
      </w:r>
      <w:r w:rsidR="00CD47A4">
        <w:rPr>
          <w:rFonts w:cs="Arial"/>
          <w:lang w:val="es-ES" w:eastAsia="es-ES"/>
        </w:rPr>
        <w:t>su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defecto</w:t>
      </w:r>
      <w:r w:rsidR="00CD47A4">
        <w:rPr>
          <w:rFonts w:cs="Arial"/>
          <w:lang w:val="es-ES" w:eastAsia="es-ES"/>
        </w:rPr>
        <w:t xml:space="preserve">, por el </w:t>
      </w:r>
      <w:r w:rsidRPr="0048434E">
        <w:rPr>
          <w:rFonts w:cs="Arial"/>
          <w:lang w:val="es-ES" w:eastAsia="es-ES"/>
        </w:rPr>
        <w:t>Esta</w:t>
      </w:r>
      <w:r w:rsidR="00CD47A4">
        <w:rPr>
          <w:rFonts w:cs="Arial"/>
          <w:lang w:val="es-ES" w:eastAsia="es-ES"/>
        </w:rPr>
        <w:t>do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español</w:t>
      </w:r>
      <w:r w:rsidR="00CD47A4">
        <w:rPr>
          <w:rFonts w:cs="Arial"/>
          <w:lang w:val="es-ES" w:eastAsia="es-ES"/>
        </w:rPr>
        <w:t xml:space="preserve">-, o fuera de </w:t>
      </w:r>
      <w:r w:rsidRPr="0048434E">
        <w:rPr>
          <w:rFonts w:cs="Arial"/>
          <w:lang w:val="es-ES" w:eastAsia="es-ES"/>
        </w:rPr>
        <w:t>ell</w:t>
      </w:r>
      <w:r w:rsidR="00CD47A4">
        <w:rPr>
          <w:rFonts w:cs="Arial"/>
          <w:lang w:val="es-ES" w:eastAsia="es-ES"/>
        </w:rPr>
        <w:t>os y que sea</w:t>
      </w:r>
      <w:r w:rsidRPr="0048434E">
        <w:rPr>
          <w:rFonts w:cs="Arial"/>
          <w:lang w:val="es-ES" w:eastAsia="es-ES"/>
        </w:rPr>
        <w:t xml:space="preserve">n </w:t>
      </w:r>
      <w:r w:rsidR="00CD47A4" w:rsidRPr="0048434E">
        <w:rPr>
          <w:rFonts w:cs="Arial"/>
          <w:lang w:val="es-ES" w:eastAsia="es-ES"/>
        </w:rPr>
        <w:t>consideradas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delictivas</w:t>
      </w:r>
      <w:r w:rsidR="00CD47A4">
        <w:rPr>
          <w:rFonts w:cs="Arial"/>
          <w:lang w:val="es-ES" w:eastAsia="es-ES"/>
        </w:rPr>
        <w:t>, en los términos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legalmente</w:t>
      </w:r>
      <w:r w:rsidR="00CD47A4">
        <w:rPr>
          <w:rFonts w:cs="Arial"/>
          <w:lang w:val="es-ES" w:eastAsia="es-ES"/>
        </w:rPr>
        <w:t xml:space="preserve"> establecidos</w:t>
      </w:r>
      <w:r w:rsidRPr="0048434E">
        <w:rPr>
          <w:rFonts w:cs="Arial"/>
          <w:lang w:val="es-ES" w:eastAsia="es-ES"/>
        </w:rPr>
        <w:t xml:space="preserve"> com</w:t>
      </w:r>
      <w:r w:rsidR="00CD47A4">
        <w:rPr>
          <w:rFonts w:cs="Arial"/>
          <w:lang w:val="es-ES" w:eastAsia="es-ES"/>
        </w:rPr>
        <w:t>o pueden ser delito</w:t>
      </w:r>
      <w:r w:rsidRPr="0048434E">
        <w:rPr>
          <w:rFonts w:cs="Arial"/>
          <w:lang w:val="es-ES" w:eastAsia="es-ES"/>
        </w:rPr>
        <w:t xml:space="preserve">s de </w:t>
      </w:r>
      <w:r w:rsidR="00CD47A4" w:rsidRPr="0048434E">
        <w:rPr>
          <w:rFonts w:cs="Arial"/>
          <w:lang w:val="es-ES" w:eastAsia="es-ES"/>
        </w:rPr>
        <w:t>blanqueo</w:t>
      </w:r>
      <w:r w:rsidRPr="0048434E">
        <w:rPr>
          <w:rFonts w:cs="Arial"/>
          <w:lang w:val="es-ES" w:eastAsia="es-ES"/>
        </w:rPr>
        <w:t xml:space="preserve"> de </w:t>
      </w:r>
      <w:r w:rsidR="00CD47A4" w:rsidRPr="0048434E">
        <w:rPr>
          <w:rFonts w:cs="Arial"/>
          <w:lang w:val="es-ES" w:eastAsia="es-ES"/>
        </w:rPr>
        <w:t>capitales</w:t>
      </w:r>
      <w:r w:rsidRPr="0048434E">
        <w:rPr>
          <w:rFonts w:cs="Arial"/>
          <w:lang w:val="es-ES" w:eastAsia="es-ES"/>
        </w:rPr>
        <w:t>, frau</w:t>
      </w:r>
      <w:r w:rsidR="00CD47A4">
        <w:rPr>
          <w:rFonts w:cs="Arial"/>
          <w:lang w:val="es-ES" w:eastAsia="es-ES"/>
        </w:rPr>
        <w:t>de fiscal o contra la Haci</w:t>
      </w:r>
      <w:r w:rsidRPr="0048434E">
        <w:rPr>
          <w:rFonts w:cs="Arial"/>
          <w:lang w:val="es-ES" w:eastAsia="es-ES"/>
        </w:rPr>
        <w:t>enda Pública.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F6279E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Pr="0048434E">
        <w:rPr>
          <w:rFonts w:cs="Arial"/>
          <w:lang w:val="es-ES"/>
        </w:rPr>
        <w:t>t</w:t>
      </w:r>
      <w:r w:rsidR="00CD47A4">
        <w:rPr>
          <w:rFonts w:cs="Arial"/>
          <w:lang w:val="es-ES"/>
        </w:rPr>
        <w:t>iene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relaciones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legales</w:t>
      </w:r>
      <w:r w:rsidR="00CD47A4">
        <w:rPr>
          <w:rFonts w:cs="Arial"/>
          <w:lang w:val="es-ES" w:eastAsia="es-ES"/>
        </w:rPr>
        <w:t xml:space="preserve"> con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paraísos</w:t>
      </w:r>
      <w:r w:rsidRPr="0048434E">
        <w:rPr>
          <w:rFonts w:cs="Arial"/>
          <w:lang w:val="es-ES" w:eastAsia="es-ES"/>
        </w:rPr>
        <w:t xml:space="preserve"> </w:t>
      </w:r>
      <w:r w:rsidR="00CD47A4" w:rsidRPr="0048434E">
        <w:rPr>
          <w:rFonts w:cs="Arial"/>
          <w:lang w:val="es-ES" w:eastAsia="es-ES"/>
        </w:rPr>
        <w:t>fiscales</w:t>
      </w:r>
      <w:r w:rsidR="00CD47A4">
        <w:rPr>
          <w:rFonts w:cs="Arial"/>
          <w:lang w:val="es-ES" w:eastAsia="es-ES"/>
        </w:rPr>
        <w:t xml:space="preserve"> (se dar</w:t>
      </w:r>
      <w:r w:rsidR="00910133">
        <w:rPr>
          <w:rFonts w:cs="Arial"/>
          <w:lang w:val="es-ES" w:eastAsia="es-ES"/>
        </w:rPr>
        <w:t>á</w:t>
      </w:r>
      <w:r w:rsidRPr="0048434E">
        <w:rPr>
          <w:rFonts w:cs="Arial"/>
          <w:lang w:val="es-ES" w:eastAsia="es-ES"/>
        </w:rPr>
        <w:t xml:space="preserve"> </w:t>
      </w:r>
      <w:r w:rsidR="00CD47A4">
        <w:rPr>
          <w:rFonts w:cs="Arial"/>
          <w:lang w:val="es-ES" w:eastAsia="es-ES"/>
        </w:rPr>
        <w:t>publicid</w:t>
      </w:r>
      <w:r w:rsidR="00CD47A4" w:rsidRPr="0048434E">
        <w:rPr>
          <w:rFonts w:cs="Arial"/>
          <w:lang w:val="es-ES" w:eastAsia="es-ES"/>
        </w:rPr>
        <w:t>ad</w:t>
      </w:r>
      <w:r w:rsidRPr="0048434E">
        <w:rPr>
          <w:rFonts w:cs="Arial"/>
          <w:lang w:val="es-ES" w:eastAsia="es-ES"/>
        </w:rPr>
        <w:t xml:space="preserve"> en el perfil de </w:t>
      </w:r>
      <w:r w:rsidR="00CD47A4" w:rsidRPr="0048434E">
        <w:rPr>
          <w:rFonts w:cs="Arial"/>
          <w:lang w:val="es-ES" w:eastAsia="es-ES"/>
        </w:rPr>
        <w:t>contratante</w:t>
      </w:r>
      <w:r w:rsidR="00CD47A4">
        <w:rPr>
          <w:rFonts w:cs="Arial"/>
          <w:lang w:val="es-ES" w:eastAsia="es-ES"/>
        </w:rPr>
        <w:t>) y</w:t>
      </w:r>
      <w:r w:rsidR="0008505C">
        <w:rPr>
          <w:rFonts w:cs="Arial"/>
          <w:lang w:val="es-ES" w:eastAsia="es-ES"/>
        </w:rPr>
        <w:t xml:space="preserve"> presenta la sigui</w:t>
      </w:r>
      <w:r w:rsidRPr="0048434E">
        <w:rPr>
          <w:rFonts w:cs="Arial"/>
          <w:lang w:val="es-ES" w:eastAsia="es-ES"/>
        </w:rPr>
        <w:t>ent</w:t>
      </w:r>
      <w:r w:rsidR="0008505C">
        <w:rPr>
          <w:rFonts w:cs="Arial"/>
          <w:lang w:val="es-ES" w:eastAsia="es-ES"/>
        </w:rPr>
        <w:t>e</w:t>
      </w:r>
      <w:r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documentación</w:t>
      </w:r>
      <w:r w:rsidRPr="0048434E">
        <w:rPr>
          <w:rFonts w:cs="Arial"/>
          <w:lang w:val="es-ES" w:eastAsia="es-ES"/>
        </w:rPr>
        <w:t xml:space="preserve"> descriptiva de</w:t>
      </w:r>
      <w:r w:rsidR="0008505C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l</w:t>
      </w:r>
      <w:r w:rsidR="0008505C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s </w:t>
      </w:r>
      <w:r w:rsidR="0008505C" w:rsidRPr="0048434E">
        <w:rPr>
          <w:rFonts w:cs="Arial"/>
          <w:lang w:val="es-ES" w:eastAsia="es-ES"/>
        </w:rPr>
        <w:t>movimientos</w:t>
      </w:r>
      <w:r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financieros</w:t>
      </w:r>
      <w:r w:rsidR="0008505C">
        <w:rPr>
          <w:rFonts w:cs="Arial"/>
          <w:lang w:val="es-ES" w:eastAsia="es-ES"/>
        </w:rPr>
        <w:t xml:space="preserve"> y tod</w:t>
      </w:r>
      <w:r w:rsidRPr="0048434E">
        <w:rPr>
          <w:rFonts w:cs="Arial"/>
          <w:lang w:val="es-ES" w:eastAsia="es-ES"/>
        </w:rPr>
        <w:t xml:space="preserve">a la </w:t>
      </w:r>
      <w:r w:rsidR="0008505C" w:rsidRPr="0048434E">
        <w:rPr>
          <w:rFonts w:cs="Arial"/>
          <w:lang w:val="es-ES" w:eastAsia="es-ES"/>
        </w:rPr>
        <w:t>información</w:t>
      </w:r>
      <w:r w:rsidR="0008505C">
        <w:rPr>
          <w:rFonts w:cs="Arial"/>
          <w:lang w:val="es-ES" w:eastAsia="es-ES"/>
        </w:rPr>
        <w:t xml:space="preserve"> relativa a esta</w:t>
      </w:r>
      <w:r w:rsidRPr="0048434E">
        <w:rPr>
          <w:rFonts w:cs="Arial"/>
          <w:lang w:val="es-ES" w:eastAsia="es-ES"/>
        </w:rPr>
        <w:t xml:space="preserve">s </w:t>
      </w:r>
      <w:r w:rsidR="0008505C" w:rsidRPr="0048434E">
        <w:rPr>
          <w:rFonts w:cs="Arial"/>
          <w:lang w:val="es-ES" w:eastAsia="es-ES"/>
        </w:rPr>
        <w:t>actuaciones</w:t>
      </w:r>
      <w:r w:rsidRPr="0048434E">
        <w:rPr>
          <w:rFonts w:cs="Arial"/>
          <w:lang w:val="es-ES" w:eastAsia="es-ES"/>
        </w:rPr>
        <w:t xml:space="preserve">: ............................................................................... 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Pr="0048434E">
        <w:rPr>
          <w:rFonts w:cs="Arial"/>
          <w:lang w:val="es-ES" w:eastAsia="es-ES"/>
        </w:rPr>
        <w:t>n</w:t>
      </w:r>
      <w:r w:rsidR="00C9570A" w:rsidRPr="0048434E">
        <w:rPr>
          <w:rFonts w:cs="Arial"/>
          <w:lang w:val="es-ES" w:eastAsia="es-ES"/>
        </w:rPr>
        <w:t xml:space="preserve">o </w:t>
      </w:r>
      <w:r w:rsidR="0008505C" w:rsidRPr="0048434E">
        <w:rPr>
          <w:rFonts w:cs="Arial"/>
          <w:lang w:val="es-ES" w:eastAsia="es-ES"/>
        </w:rPr>
        <w:t>realiza</w:t>
      </w:r>
      <w:r w:rsidR="00C9570A"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operaciones</w:t>
      </w:r>
      <w:r w:rsidR="0008505C">
        <w:rPr>
          <w:rFonts w:cs="Arial"/>
          <w:lang w:val="es-ES" w:eastAsia="es-ES"/>
        </w:rPr>
        <w:t xml:space="preserve"> que vulneran lo</w:t>
      </w:r>
      <w:r w:rsidR="00C9570A" w:rsidRPr="0048434E">
        <w:rPr>
          <w:rFonts w:cs="Arial"/>
          <w:lang w:val="es-ES" w:eastAsia="es-ES"/>
        </w:rPr>
        <w:t xml:space="preserve"> </w:t>
      </w:r>
      <w:r w:rsidR="0008505C">
        <w:rPr>
          <w:rFonts w:cs="Arial"/>
          <w:lang w:val="es-ES" w:eastAsia="es-ES"/>
        </w:rPr>
        <w:t>estipulado en</w:t>
      </w:r>
      <w:r w:rsidR="00C9570A" w:rsidRPr="0048434E">
        <w:rPr>
          <w:rFonts w:cs="Arial"/>
          <w:lang w:val="es-ES" w:eastAsia="es-ES"/>
        </w:rPr>
        <w:t xml:space="preserve"> la </w:t>
      </w:r>
      <w:r w:rsidR="0008505C" w:rsidRPr="0048434E">
        <w:rPr>
          <w:rFonts w:cs="Arial"/>
          <w:lang w:val="es-ES" w:eastAsia="es-ES"/>
        </w:rPr>
        <w:t>Declaración</w:t>
      </w:r>
      <w:r w:rsidR="00C9570A" w:rsidRPr="0048434E">
        <w:rPr>
          <w:rFonts w:cs="Arial"/>
          <w:lang w:val="es-ES" w:eastAsia="es-ES"/>
        </w:rPr>
        <w:t xml:space="preserve"> Universal de</w:t>
      </w:r>
      <w:r w:rsidR="0008505C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08505C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>s D</w:t>
      </w:r>
      <w:r w:rsidR="0008505C">
        <w:rPr>
          <w:rFonts w:cs="Arial"/>
          <w:lang w:val="es-ES" w:eastAsia="es-ES"/>
        </w:rPr>
        <w:t>e</w:t>
      </w:r>
      <w:r w:rsidR="00C9570A" w:rsidRPr="0048434E">
        <w:rPr>
          <w:rFonts w:cs="Arial"/>
          <w:lang w:val="es-ES" w:eastAsia="es-ES"/>
        </w:rPr>
        <w:t>re</w:t>
      </w:r>
      <w:r w:rsidR="0008505C">
        <w:rPr>
          <w:rFonts w:cs="Arial"/>
          <w:lang w:val="es-ES" w:eastAsia="es-ES"/>
        </w:rPr>
        <w:t>cho</w:t>
      </w:r>
      <w:r w:rsidR="00C9570A" w:rsidRPr="0048434E">
        <w:rPr>
          <w:rFonts w:cs="Arial"/>
          <w:lang w:val="es-ES" w:eastAsia="es-ES"/>
        </w:rPr>
        <w:t xml:space="preserve">s </w:t>
      </w:r>
      <w:r w:rsidR="0008505C" w:rsidRPr="0048434E">
        <w:rPr>
          <w:rFonts w:cs="Arial"/>
          <w:lang w:val="es-ES" w:eastAsia="es-ES"/>
        </w:rPr>
        <w:t>Humanos</w:t>
      </w:r>
      <w:r w:rsidR="00C9570A" w:rsidRPr="0048434E">
        <w:rPr>
          <w:rFonts w:cs="Arial"/>
          <w:lang w:val="es-ES" w:eastAsia="es-ES"/>
        </w:rPr>
        <w:t xml:space="preserve">, adoptada </w:t>
      </w:r>
      <w:r w:rsidR="0008505C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proclamada p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r la 183ª </w:t>
      </w:r>
      <w:r w:rsidR="0008505C" w:rsidRPr="0048434E">
        <w:rPr>
          <w:rFonts w:cs="Arial"/>
          <w:lang w:val="es-ES" w:eastAsia="es-ES"/>
        </w:rPr>
        <w:t>Asamblea</w:t>
      </w:r>
      <w:r w:rsidR="0008505C">
        <w:rPr>
          <w:rFonts w:cs="Arial"/>
          <w:lang w:val="es-ES" w:eastAsia="es-ES"/>
        </w:rPr>
        <w:t xml:space="preserve"> General de la Organi</w:t>
      </w:r>
      <w:r w:rsidR="00C9570A" w:rsidRPr="0048434E">
        <w:rPr>
          <w:rFonts w:cs="Arial"/>
          <w:lang w:val="es-ES" w:eastAsia="es-ES"/>
        </w:rPr>
        <w:t>zació</w:t>
      </w:r>
      <w:r w:rsidR="0008505C">
        <w:rPr>
          <w:rFonts w:cs="Arial"/>
          <w:lang w:val="es-ES" w:eastAsia="es-ES"/>
        </w:rPr>
        <w:t>n de la</w:t>
      </w:r>
      <w:r w:rsidR="00C9570A" w:rsidRPr="0048434E">
        <w:rPr>
          <w:rFonts w:cs="Arial"/>
          <w:lang w:val="es-ES" w:eastAsia="es-ES"/>
        </w:rPr>
        <w:t xml:space="preserve">s </w:t>
      </w:r>
      <w:r w:rsidR="0008505C" w:rsidRPr="0048434E">
        <w:rPr>
          <w:rFonts w:cs="Arial"/>
          <w:lang w:val="es-ES" w:eastAsia="es-ES"/>
        </w:rPr>
        <w:t>Naciones</w:t>
      </w:r>
      <w:r w:rsidR="00C9570A"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Unidas</w:t>
      </w:r>
      <w:r w:rsidR="0008505C">
        <w:rPr>
          <w:rFonts w:cs="Arial"/>
          <w:lang w:val="es-ES" w:eastAsia="es-ES"/>
        </w:rPr>
        <w:t>, as</w:t>
      </w:r>
      <w:r w:rsidR="00C9570A" w:rsidRPr="0048434E">
        <w:rPr>
          <w:rFonts w:cs="Arial"/>
          <w:lang w:val="es-ES" w:eastAsia="es-ES"/>
        </w:rPr>
        <w:t>í com</w:t>
      </w:r>
      <w:r w:rsidR="0008505C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tampoco</w:t>
      </w:r>
      <w:r w:rsidR="0008505C">
        <w:rPr>
          <w:rFonts w:cs="Arial"/>
          <w:lang w:val="es-ES" w:eastAsia="es-ES"/>
        </w:rPr>
        <w:t xml:space="preserve"> ningún</w:t>
      </w:r>
      <w:r w:rsidR="00C9570A" w:rsidRPr="0048434E">
        <w:rPr>
          <w:rFonts w:cs="Arial"/>
          <w:lang w:val="es-ES" w:eastAsia="es-ES"/>
        </w:rPr>
        <w:t xml:space="preserve"> Trata</w:t>
      </w:r>
      <w:r w:rsidR="0008505C">
        <w:rPr>
          <w:rFonts w:cs="Arial"/>
          <w:lang w:val="es-ES" w:eastAsia="es-ES"/>
        </w:rPr>
        <w:t>do</w:t>
      </w:r>
      <w:r w:rsidR="00C9570A" w:rsidRPr="0048434E">
        <w:rPr>
          <w:rFonts w:cs="Arial"/>
          <w:lang w:val="es-ES" w:eastAsia="es-ES"/>
        </w:rPr>
        <w:t xml:space="preserve"> o </w:t>
      </w:r>
      <w:r w:rsidR="0008505C" w:rsidRPr="0048434E">
        <w:rPr>
          <w:rFonts w:cs="Arial"/>
          <w:lang w:val="es-ES" w:eastAsia="es-ES"/>
        </w:rPr>
        <w:t>Resolución</w:t>
      </w:r>
      <w:r w:rsidR="00C9570A" w:rsidRPr="0048434E">
        <w:rPr>
          <w:rFonts w:cs="Arial"/>
          <w:lang w:val="es-ES" w:eastAsia="es-ES"/>
        </w:rPr>
        <w:t xml:space="preserve"> Internacional subscrita o </w:t>
      </w:r>
      <w:r w:rsidR="0008505C" w:rsidRPr="0048434E">
        <w:rPr>
          <w:rFonts w:cs="Arial"/>
          <w:lang w:val="es-ES" w:eastAsia="es-ES"/>
        </w:rPr>
        <w:t>vinculante</w:t>
      </w:r>
      <w:r w:rsidR="0008505C">
        <w:rPr>
          <w:rFonts w:cs="Arial"/>
          <w:lang w:val="es-ES" w:eastAsia="es-ES"/>
        </w:rPr>
        <w:t xml:space="preserve"> pa</w:t>
      </w:r>
      <w:r w:rsidR="00C9570A" w:rsidRPr="0048434E">
        <w:rPr>
          <w:rFonts w:cs="Arial"/>
          <w:lang w:val="es-ES" w:eastAsia="es-ES"/>
        </w:rPr>
        <w:t>r</w:t>
      </w:r>
      <w:r w:rsidR="0008505C">
        <w:rPr>
          <w:rFonts w:cs="Arial"/>
          <w:lang w:val="es-ES" w:eastAsia="es-ES"/>
        </w:rPr>
        <w:t>a</w:t>
      </w:r>
      <w:r w:rsidR="00C9570A" w:rsidRPr="0048434E">
        <w:rPr>
          <w:rFonts w:cs="Arial"/>
          <w:lang w:val="es-ES" w:eastAsia="es-ES"/>
        </w:rPr>
        <w:t xml:space="preserve"> </w:t>
      </w:r>
      <w:r w:rsidR="0008505C">
        <w:rPr>
          <w:rFonts w:cs="Arial"/>
          <w:lang w:val="es-ES" w:eastAsia="es-ES"/>
        </w:rPr>
        <w:t>el Estado Españ</w:t>
      </w:r>
      <w:r w:rsidR="00C9570A" w:rsidRPr="0048434E">
        <w:rPr>
          <w:rFonts w:cs="Arial"/>
          <w:lang w:val="es-ES" w:eastAsia="es-ES"/>
        </w:rPr>
        <w:t xml:space="preserve">ol, relativa al Sistema Universal de </w:t>
      </w:r>
      <w:r w:rsidR="0008505C" w:rsidRPr="0048434E">
        <w:rPr>
          <w:rFonts w:cs="Arial"/>
          <w:lang w:val="es-ES" w:eastAsia="es-ES"/>
        </w:rPr>
        <w:t>Protección</w:t>
      </w:r>
      <w:r w:rsidR="00C9570A" w:rsidRPr="0048434E">
        <w:rPr>
          <w:rFonts w:cs="Arial"/>
          <w:lang w:val="es-ES" w:eastAsia="es-ES"/>
        </w:rPr>
        <w:t xml:space="preserve"> de</w:t>
      </w:r>
      <w:r w:rsidR="0008505C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08505C">
        <w:rPr>
          <w:rFonts w:cs="Arial"/>
          <w:lang w:val="es-ES" w:eastAsia="es-ES"/>
        </w:rPr>
        <w:t>os Derecho</w:t>
      </w:r>
      <w:r w:rsidR="00C9570A" w:rsidRPr="0048434E">
        <w:rPr>
          <w:rFonts w:cs="Arial"/>
          <w:lang w:val="es-ES" w:eastAsia="es-ES"/>
        </w:rPr>
        <w:t xml:space="preserve">s </w:t>
      </w:r>
      <w:r w:rsidR="0008505C" w:rsidRPr="0048434E">
        <w:rPr>
          <w:rFonts w:cs="Arial"/>
          <w:lang w:val="es-ES" w:eastAsia="es-ES"/>
        </w:rPr>
        <w:t>Humanos</w:t>
      </w:r>
      <w:r w:rsidR="00C9570A" w:rsidRPr="0048434E">
        <w:rPr>
          <w:rFonts w:cs="Arial"/>
          <w:lang w:val="es-ES" w:eastAsia="es-ES"/>
        </w:rPr>
        <w:t>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Pr="0048434E">
        <w:rPr>
          <w:rFonts w:cs="Arial"/>
          <w:lang w:val="es-ES" w:eastAsia="es-ES"/>
        </w:rPr>
        <w:t>n</w:t>
      </w:r>
      <w:r w:rsidR="00C9570A" w:rsidRPr="0048434E">
        <w:rPr>
          <w:rFonts w:cs="Arial"/>
          <w:lang w:val="es-ES" w:eastAsia="es-ES"/>
        </w:rPr>
        <w:t>o interv</w:t>
      </w:r>
      <w:r w:rsidR="0008505C">
        <w:rPr>
          <w:rFonts w:cs="Arial"/>
          <w:lang w:val="es-ES" w:eastAsia="es-ES"/>
        </w:rPr>
        <w:t>iene</w:t>
      </w:r>
      <w:r w:rsidR="00C9570A" w:rsidRPr="0048434E">
        <w:rPr>
          <w:rFonts w:cs="Arial"/>
          <w:lang w:val="es-ES" w:eastAsia="es-ES"/>
        </w:rPr>
        <w:t xml:space="preserve"> en </w:t>
      </w:r>
      <w:r w:rsidR="0008505C" w:rsidRPr="0048434E">
        <w:rPr>
          <w:rFonts w:cs="Arial"/>
          <w:lang w:val="es-ES" w:eastAsia="es-ES"/>
        </w:rPr>
        <w:t>operaciones</w:t>
      </w:r>
      <w:r w:rsidR="0008505C">
        <w:rPr>
          <w:rFonts w:cs="Arial"/>
          <w:lang w:val="es-ES" w:eastAsia="es-ES"/>
        </w:rPr>
        <w:t xml:space="preserve"> con</w:t>
      </w:r>
      <w:r w:rsidR="00C9570A"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terceros</w:t>
      </w:r>
      <w:r w:rsidR="00C9570A" w:rsidRPr="0048434E">
        <w:rPr>
          <w:rFonts w:cs="Arial"/>
          <w:lang w:val="es-ES" w:eastAsia="es-ES"/>
        </w:rPr>
        <w:t xml:space="preserve"> </w:t>
      </w:r>
      <w:r w:rsidR="0008505C" w:rsidRPr="0048434E">
        <w:rPr>
          <w:rFonts w:cs="Arial"/>
          <w:lang w:val="es-ES" w:eastAsia="es-ES"/>
        </w:rPr>
        <w:t>operadores</w:t>
      </w:r>
      <w:r w:rsidR="00C9570A" w:rsidRPr="0048434E">
        <w:rPr>
          <w:rFonts w:cs="Arial"/>
          <w:lang w:val="es-ES" w:eastAsia="es-ES"/>
        </w:rPr>
        <w:t xml:space="preserve"> </w:t>
      </w:r>
      <w:r w:rsidR="0008505C">
        <w:rPr>
          <w:rFonts w:cs="Arial"/>
          <w:lang w:val="es-ES" w:eastAsia="es-ES"/>
        </w:rPr>
        <w:t>que vulneren</w:t>
      </w:r>
      <w:r w:rsidR="00C9570A" w:rsidRPr="0048434E">
        <w:rPr>
          <w:rFonts w:cs="Arial"/>
          <w:lang w:val="es-ES" w:eastAsia="es-ES"/>
        </w:rPr>
        <w:t xml:space="preserve"> </w:t>
      </w:r>
      <w:r w:rsidR="0008505C">
        <w:rPr>
          <w:rFonts w:cs="Arial"/>
          <w:lang w:val="es-ES" w:eastAsia="es-ES"/>
        </w:rPr>
        <w:t xml:space="preserve">lo </w:t>
      </w:r>
      <w:r w:rsidR="00C9570A" w:rsidRPr="0048434E">
        <w:rPr>
          <w:rFonts w:cs="Arial"/>
          <w:lang w:val="es-ES" w:eastAsia="es-ES"/>
        </w:rPr>
        <w:t xml:space="preserve">que estipula la </w:t>
      </w:r>
      <w:r w:rsidR="000A74DF" w:rsidRPr="0048434E">
        <w:rPr>
          <w:rFonts w:cs="Arial"/>
          <w:lang w:val="es-ES" w:eastAsia="es-ES"/>
        </w:rPr>
        <w:t>Declaración</w:t>
      </w:r>
      <w:r w:rsidR="00C9570A" w:rsidRPr="0048434E">
        <w:rPr>
          <w:rFonts w:cs="Arial"/>
          <w:lang w:val="es-ES" w:eastAsia="es-ES"/>
        </w:rPr>
        <w:t xml:space="preserve"> Universal de</w:t>
      </w:r>
      <w:r w:rsidR="000A74DF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>s D</w:t>
      </w:r>
      <w:r w:rsidR="000A74DF">
        <w:rPr>
          <w:rFonts w:cs="Arial"/>
          <w:lang w:val="es-ES" w:eastAsia="es-ES"/>
        </w:rPr>
        <w:t>erecho</w:t>
      </w:r>
      <w:r w:rsidR="00C9570A" w:rsidRPr="0048434E">
        <w:rPr>
          <w:rFonts w:cs="Arial"/>
          <w:lang w:val="es-ES" w:eastAsia="es-ES"/>
        </w:rPr>
        <w:t xml:space="preserve">s </w:t>
      </w:r>
      <w:r w:rsidR="000A74DF" w:rsidRPr="0048434E">
        <w:rPr>
          <w:rFonts w:cs="Arial"/>
          <w:lang w:val="es-ES" w:eastAsia="es-ES"/>
        </w:rPr>
        <w:t>Humanos</w:t>
      </w:r>
      <w:r w:rsidR="00C9570A" w:rsidRPr="0048434E">
        <w:rPr>
          <w:rFonts w:cs="Arial"/>
          <w:lang w:val="es-ES" w:eastAsia="es-ES"/>
        </w:rPr>
        <w:t xml:space="preserve">, adoptada </w:t>
      </w:r>
      <w:r w:rsidR="000A74DF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proclamada p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r la 183ª </w:t>
      </w:r>
      <w:r w:rsidR="000A74DF" w:rsidRPr="0048434E">
        <w:rPr>
          <w:rFonts w:cs="Arial"/>
          <w:lang w:val="es-ES" w:eastAsia="es-ES"/>
        </w:rPr>
        <w:t>Asamblea</w:t>
      </w:r>
      <w:r w:rsidR="000A74DF">
        <w:rPr>
          <w:rFonts w:cs="Arial"/>
          <w:lang w:val="es-ES" w:eastAsia="es-ES"/>
        </w:rPr>
        <w:t xml:space="preserve"> General de la </w:t>
      </w:r>
      <w:r w:rsidR="000A74DF" w:rsidRPr="0048434E">
        <w:rPr>
          <w:rFonts w:cs="Arial"/>
          <w:lang w:val="es-ES" w:eastAsia="es-ES"/>
        </w:rPr>
        <w:t>Organización</w:t>
      </w:r>
      <w:r w:rsidR="000A74DF">
        <w:rPr>
          <w:rFonts w:cs="Arial"/>
          <w:lang w:val="es-ES" w:eastAsia="es-ES"/>
        </w:rPr>
        <w:t xml:space="preserve"> de la</w:t>
      </w:r>
      <w:r w:rsidR="00C9570A" w:rsidRPr="0048434E">
        <w:rPr>
          <w:rFonts w:cs="Arial"/>
          <w:lang w:val="es-ES" w:eastAsia="es-ES"/>
        </w:rPr>
        <w:t xml:space="preserve">s </w:t>
      </w:r>
      <w:r w:rsidR="000A74DF" w:rsidRPr="0048434E">
        <w:rPr>
          <w:rFonts w:cs="Arial"/>
          <w:lang w:val="es-ES" w:eastAsia="es-ES"/>
        </w:rPr>
        <w:t>Naciones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Unidas</w:t>
      </w:r>
      <w:r w:rsidR="00C9570A" w:rsidRPr="0048434E">
        <w:rPr>
          <w:rFonts w:cs="Arial"/>
          <w:lang w:val="es-ES" w:eastAsia="es-ES"/>
        </w:rPr>
        <w:t xml:space="preserve">, </w:t>
      </w:r>
      <w:r w:rsidR="000A74DF">
        <w:rPr>
          <w:rFonts w:cs="Arial"/>
          <w:lang w:val="es-ES" w:eastAsia="es-ES"/>
        </w:rPr>
        <w:t>as</w:t>
      </w:r>
      <w:r w:rsidR="000A74DF" w:rsidRPr="0048434E">
        <w:rPr>
          <w:rFonts w:cs="Arial"/>
          <w:lang w:val="es-ES" w:eastAsia="es-ES"/>
        </w:rPr>
        <w:t>í com</w:t>
      </w:r>
      <w:r w:rsidR="000A74DF">
        <w:rPr>
          <w:rFonts w:cs="Arial"/>
          <w:lang w:val="es-ES" w:eastAsia="es-ES"/>
        </w:rPr>
        <w:t>o</w:t>
      </w:r>
      <w:r w:rsidR="000A74DF" w:rsidRPr="0048434E">
        <w:rPr>
          <w:rFonts w:cs="Arial"/>
          <w:lang w:val="es-ES" w:eastAsia="es-ES"/>
        </w:rPr>
        <w:t xml:space="preserve"> tampoco</w:t>
      </w:r>
      <w:r w:rsidR="000A74DF">
        <w:rPr>
          <w:rFonts w:cs="Arial"/>
          <w:lang w:val="es-ES" w:eastAsia="es-ES"/>
        </w:rPr>
        <w:t xml:space="preserve"> ningún</w:t>
      </w:r>
      <w:r w:rsidR="000A74DF" w:rsidRPr="0048434E">
        <w:rPr>
          <w:rFonts w:cs="Arial"/>
          <w:lang w:val="es-ES" w:eastAsia="es-ES"/>
        </w:rPr>
        <w:t xml:space="preserve"> Trata</w:t>
      </w:r>
      <w:r w:rsidR="000A74DF">
        <w:rPr>
          <w:rFonts w:cs="Arial"/>
          <w:lang w:val="es-ES" w:eastAsia="es-ES"/>
        </w:rPr>
        <w:t>do</w:t>
      </w:r>
      <w:r w:rsidR="000A74DF" w:rsidRPr="0048434E">
        <w:rPr>
          <w:rFonts w:cs="Arial"/>
          <w:lang w:val="es-ES" w:eastAsia="es-ES"/>
        </w:rPr>
        <w:t xml:space="preserve"> o Resolución Internacional subscrita o vinculante</w:t>
      </w:r>
      <w:r w:rsidR="000A74DF">
        <w:rPr>
          <w:rFonts w:cs="Arial"/>
          <w:lang w:val="es-ES" w:eastAsia="es-ES"/>
        </w:rPr>
        <w:t xml:space="preserve"> pa</w:t>
      </w:r>
      <w:r w:rsidR="000A74DF" w:rsidRPr="0048434E">
        <w:rPr>
          <w:rFonts w:cs="Arial"/>
          <w:lang w:val="es-ES" w:eastAsia="es-ES"/>
        </w:rPr>
        <w:t>r</w:t>
      </w:r>
      <w:r w:rsidR="000A74DF">
        <w:rPr>
          <w:rFonts w:cs="Arial"/>
          <w:lang w:val="es-ES" w:eastAsia="es-ES"/>
        </w:rPr>
        <w:t>a</w:t>
      </w:r>
      <w:r w:rsidR="000A74DF" w:rsidRPr="0048434E">
        <w:rPr>
          <w:rFonts w:cs="Arial"/>
          <w:lang w:val="es-ES" w:eastAsia="es-ES"/>
        </w:rPr>
        <w:t xml:space="preserve"> </w:t>
      </w:r>
      <w:r w:rsidR="000A74DF">
        <w:rPr>
          <w:rFonts w:cs="Arial"/>
          <w:lang w:val="es-ES" w:eastAsia="es-ES"/>
        </w:rPr>
        <w:t>el Estado Españ</w:t>
      </w:r>
      <w:r w:rsidR="000A74DF" w:rsidRPr="0048434E">
        <w:rPr>
          <w:rFonts w:cs="Arial"/>
          <w:lang w:val="es-ES" w:eastAsia="es-ES"/>
        </w:rPr>
        <w:t>ol, relativa al Sistema Universal de Protección de</w:t>
      </w:r>
      <w:r w:rsidR="000A74DF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l</w:t>
      </w:r>
      <w:r w:rsidR="000A74DF">
        <w:rPr>
          <w:rFonts w:cs="Arial"/>
          <w:lang w:val="es-ES" w:eastAsia="es-ES"/>
        </w:rPr>
        <w:t>os Derecho</w:t>
      </w:r>
      <w:r w:rsidR="000A74DF" w:rsidRPr="0048434E">
        <w:rPr>
          <w:rFonts w:cs="Arial"/>
          <w:lang w:val="es-ES" w:eastAsia="es-ES"/>
        </w:rPr>
        <w:t>s Humanos.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C9570A" w:rsidRPr="0048434E">
        <w:rPr>
          <w:rFonts w:cs="Arial"/>
          <w:lang w:val="es-ES" w:eastAsia="es-ES"/>
        </w:rPr>
        <w:t xml:space="preserve">la </w:t>
      </w:r>
      <w:r w:rsidR="000A74DF" w:rsidRPr="0048434E">
        <w:rPr>
          <w:rFonts w:cs="Arial"/>
          <w:lang w:val="es-ES" w:eastAsia="es-ES"/>
        </w:rPr>
        <w:t>garantía</w:t>
      </w:r>
      <w:r w:rsidR="00C9570A" w:rsidRPr="0048434E">
        <w:rPr>
          <w:rFonts w:cs="Arial"/>
          <w:lang w:val="es-ES" w:eastAsia="es-ES"/>
        </w:rPr>
        <w:t xml:space="preserve"> definitiva, en cas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de resultar empresa </w:t>
      </w:r>
      <w:r w:rsidR="000A74DF" w:rsidRPr="0048434E">
        <w:rPr>
          <w:rFonts w:cs="Arial"/>
          <w:lang w:val="es-ES" w:eastAsia="es-ES"/>
        </w:rPr>
        <w:t>adjudicataria</w:t>
      </w:r>
      <w:r w:rsidR="00C9570A" w:rsidRPr="0048434E">
        <w:rPr>
          <w:rFonts w:cs="Arial"/>
          <w:lang w:val="es-ES" w:eastAsia="es-ES"/>
        </w:rPr>
        <w:t xml:space="preserve">, la </w:t>
      </w:r>
      <w:r w:rsidR="000A74DF" w:rsidRPr="0048434E">
        <w:rPr>
          <w:rFonts w:cs="Arial"/>
          <w:lang w:val="es-ES" w:eastAsia="es-ES"/>
        </w:rPr>
        <w:t>constituirá</w:t>
      </w:r>
      <w:r w:rsidR="00C9570A" w:rsidRPr="0048434E">
        <w:rPr>
          <w:rFonts w:cs="Arial"/>
          <w:lang w:val="es-ES" w:eastAsia="es-ES"/>
        </w:rPr>
        <w:t>:</w:t>
      </w:r>
      <w:r w:rsidRPr="0048434E">
        <w:rPr>
          <w:rFonts w:cs="Arial"/>
          <w:lang w:val="es-ES" w:eastAsia="es-ES"/>
        </w:rPr>
        <w:t xml:space="preserve"> ....................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0A74DF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val="es-ES" w:eastAsia="es-ES"/>
        </w:rPr>
      </w:pPr>
      <w:r>
        <w:rPr>
          <w:rFonts w:cs="Arial"/>
          <w:u w:val="single"/>
          <w:lang w:val="es-ES" w:eastAsia="es-ES"/>
        </w:rPr>
        <w:t>Para</w:t>
      </w:r>
      <w:r w:rsidR="00C9570A" w:rsidRPr="0048434E">
        <w:rPr>
          <w:rFonts w:cs="Arial"/>
          <w:u w:val="single"/>
          <w:lang w:val="es-ES" w:eastAsia="es-ES"/>
        </w:rPr>
        <w:t xml:space="preserve"> </w:t>
      </w:r>
      <w:r w:rsidRPr="0048434E">
        <w:rPr>
          <w:rFonts w:cs="Arial"/>
          <w:u w:val="single"/>
          <w:lang w:val="es-ES" w:eastAsia="es-ES"/>
        </w:rPr>
        <w:t>empresas</w:t>
      </w:r>
      <w:r w:rsidR="00C9570A" w:rsidRPr="0048434E">
        <w:rPr>
          <w:rFonts w:cs="Arial"/>
          <w:u w:val="single"/>
          <w:lang w:val="es-ES" w:eastAsia="es-ES"/>
        </w:rPr>
        <w:t xml:space="preserve"> </w:t>
      </w:r>
      <w:r w:rsidRPr="0048434E">
        <w:rPr>
          <w:rFonts w:cs="Arial"/>
          <w:u w:val="single"/>
          <w:lang w:val="es-ES" w:eastAsia="es-ES"/>
        </w:rPr>
        <w:t>extranjeras</w:t>
      </w:r>
      <w:r>
        <w:rPr>
          <w:rFonts w:cs="Arial"/>
          <w:u w:val="single"/>
          <w:lang w:val="es-ES" w:eastAsia="es-ES"/>
        </w:rPr>
        <w:t xml:space="preserve"> y c</w:t>
      </w:r>
      <w:r w:rsidR="00C9570A" w:rsidRPr="0048434E">
        <w:rPr>
          <w:rFonts w:cs="Arial"/>
          <w:u w:val="single"/>
          <w:lang w:val="es-ES" w:eastAsia="es-ES"/>
        </w:rPr>
        <w:t>uan</w:t>
      </w:r>
      <w:r>
        <w:rPr>
          <w:rFonts w:cs="Arial"/>
          <w:u w:val="single"/>
          <w:lang w:val="es-ES" w:eastAsia="es-ES"/>
        </w:rPr>
        <w:t>do</w:t>
      </w:r>
      <w:r w:rsidR="00C9570A" w:rsidRPr="0048434E">
        <w:rPr>
          <w:rFonts w:cs="Arial"/>
          <w:u w:val="single"/>
          <w:lang w:val="es-ES" w:eastAsia="es-ES"/>
        </w:rPr>
        <w:t xml:space="preserve"> el contra</w:t>
      </w:r>
      <w:r>
        <w:rPr>
          <w:rFonts w:cs="Arial"/>
          <w:u w:val="single"/>
          <w:lang w:val="es-ES" w:eastAsia="es-ES"/>
        </w:rPr>
        <w:t xml:space="preserve">to se </w:t>
      </w:r>
      <w:r w:rsidRPr="0048434E">
        <w:rPr>
          <w:rFonts w:cs="Arial"/>
          <w:u w:val="single"/>
          <w:lang w:val="es-ES" w:eastAsia="es-ES"/>
        </w:rPr>
        <w:t>ejecute</w:t>
      </w:r>
      <w:r w:rsidR="00C9570A" w:rsidRPr="0048434E">
        <w:rPr>
          <w:rFonts w:cs="Arial"/>
          <w:u w:val="single"/>
          <w:lang w:val="es-ES" w:eastAsia="es-ES"/>
        </w:rPr>
        <w:t xml:space="preserve"> en </w:t>
      </w:r>
      <w:r w:rsidRPr="0048434E">
        <w:rPr>
          <w:rFonts w:cs="Arial"/>
          <w:u w:val="single"/>
          <w:lang w:val="es-ES" w:eastAsia="es-ES"/>
        </w:rPr>
        <w:t>territorio</w:t>
      </w:r>
      <w:r w:rsidR="00C9570A" w:rsidRPr="0048434E">
        <w:rPr>
          <w:rFonts w:cs="Arial"/>
          <w:u w:val="single"/>
          <w:lang w:val="es-ES" w:eastAsia="es-ES"/>
        </w:rPr>
        <w:t xml:space="preserve"> </w:t>
      </w:r>
      <w:r w:rsidRPr="0048434E">
        <w:rPr>
          <w:rFonts w:cs="Arial"/>
          <w:u w:val="single"/>
          <w:lang w:val="es-ES" w:eastAsia="es-ES"/>
        </w:rPr>
        <w:t>español</w:t>
      </w:r>
      <w:r w:rsidR="00C9570A" w:rsidRPr="0048434E">
        <w:rPr>
          <w:rFonts w:cs="Arial"/>
          <w:u w:val="single"/>
          <w:lang w:val="es-ES" w:eastAsia="es-ES"/>
        </w:rPr>
        <w:t>: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 </w:t>
      </w:r>
      <w:r w:rsidR="000A74DF" w:rsidRPr="0048434E">
        <w:rPr>
          <w:rFonts w:cs="Arial"/>
          <w:lang w:val="es-ES" w:eastAsia="es-ES"/>
        </w:rPr>
        <w:t>acepta</w:t>
      </w:r>
      <w:r w:rsidR="000A74DF">
        <w:rPr>
          <w:rFonts w:cs="Arial"/>
          <w:lang w:val="es-ES" w:eastAsia="es-ES"/>
        </w:rPr>
        <w:t xml:space="preserve"> someterse</w:t>
      </w:r>
      <w:r w:rsidR="00C9570A" w:rsidRPr="0048434E">
        <w:rPr>
          <w:rFonts w:cs="Arial"/>
          <w:lang w:val="es-ES" w:eastAsia="es-ES"/>
        </w:rPr>
        <w:t xml:space="preserve"> a la </w:t>
      </w:r>
      <w:r w:rsidR="000A74DF" w:rsidRPr="0048434E">
        <w:rPr>
          <w:rFonts w:cs="Arial"/>
          <w:lang w:val="es-ES" w:eastAsia="es-ES"/>
        </w:rPr>
        <w:t>jurisdicción</w:t>
      </w:r>
      <w:r w:rsidR="00C9570A" w:rsidRPr="0048434E">
        <w:rPr>
          <w:rFonts w:cs="Arial"/>
          <w:lang w:val="es-ES" w:eastAsia="es-ES"/>
        </w:rPr>
        <w:t xml:space="preserve"> de</w:t>
      </w:r>
      <w:r w:rsidR="000A74DF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0A74DF">
        <w:rPr>
          <w:rFonts w:cs="Arial"/>
          <w:lang w:val="es-ES" w:eastAsia="es-ES"/>
        </w:rPr>
        <w:t>os juzgados y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tribunales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españoles</w:t>
      </w:r>
      <w:r w:rsidR="00C9570A" w:rsidRPr="0048434E">
        <w:rPr>
          <w:rFonts w:cs="Arial"/>
          <w:lang w:val="es-ES" w:eastAsia="es-ES"/>
        </w:rPr>
        <w:t xml:space="preserve"> de </w:t>
      </w:r>
      <w:r w:rsidR="000A74DF">
        <w:rPr>
          <w:rFonts w:cs="Arial"/>
          <w:lang w:val="es-ES" w:eastAsia="es-ES"/>
        </w:rPr>
        <w:t>cualquier orden</w:t>
      </w:r>
      <w:r w:rsidR="00C9570A" w:rsidRPr="0048434E">
        <w:rPr>
          <w:rFonts w:cs="Arial"/>
          <w:lang w:val="es-ES" w:eastAsia="es-ES"/>
        </w:rPr>
        <w:t xml:space="preserve">, </w:t>
      </w:r>
      <w:r w:rsidR="000A74DF">
        <w:rPr>
          <w:rFonts w:cs="Arial"/>
          <w:lang w:val="es-ES" w:eastAsia="es-ES"/>
        </w:rPr>
        <w:t>para todas la</w:t>
      </w:r>
      <w:r w:rsidR="00C9570A" w:rsidRPr="0048434E">
        <w:rPr>
          <w:rFonts w:cs="Arial"/>
          <w:lang w:val="es-ES" w:eastAsia="es-ES"/>
        </w:rPr>
        <w:t xml:space="preserve">s </w:t>
      </w:r>
      <w:r w:rsidR="000A74DF" w:rsidRPr="0048434E">
        <w:rPr>
          <w:rFonts w:cs="Arial"/>
          <w:lang w:val="es-ES" w:eastAsia="es-ES"/>
        </w:rPr>
        <w:t>incidencias</w:t>
      </w:r>
      <w:r w:rsidR="00C9570A" w:rsidRPr="0048434E">
        <w:rPr>
          <w:rFonts w:cs="Arial"/>
          <w:lang w:val="es-ES" w:eastAsia="es-ES"/>
        </w:rPr>
        <w:t xml:space="preserve"> que de </w:t>
      </w:r>
      <w:r w:rsidR="000A74DF">
        <w:rPr>
          <w:rFonts w:cs="Arial"/>
          <w:lang w:val="es-ES" w:eastAsia="es-ES"/>
        </w:rPr>
        <w:t>manera directa o indirecta puedan sur</w:t>
      </w:r>
      <w:r w:rsidR="00C9570A" w:rsidRPr="0048434E">
        <w:rPr>
          <w:rFonts w:cs="Arial"/>
          <w:lang w:val="es-ES" w:eastAsia="es-ES"/>
        </w:rPr>
        <w:t>gir del contra</w:t>
      </w:r>
      <w:r w:rsidR="000A74DF">
        <w:rPr>
          <w:rFonts w:cs="Arial"/>
          <w:lang w:val="es-ES" w:eastAsia="es-ES"/>
        </w:rPr>
        <w:t>to</w:t>
      </w:r>
      <w:r w:rsidR="00C9570A" w:rsidRPr="0048434E">
        <w:rPr>
          <w:rFonts w:cs="Arial"/>
          <w:lang w:val="es-ES" w:eastAsia="es-ES"/>
        </w:rPr>
        <w:t xml:space="preserve">, </w:t>
      </w:r>
      <w:r w:rsidR="000A74DF">
        <w:rPr>
          <w:rFonts w:cs="Arial"/>
          <w:lang w:val="es-ES" w:eastAsia="es-ES"/>
        </w:rPr>
        <w:t>con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renuncia</w:t>
      </w:r>
      <w:r w:rsidR="00C9570A" w:rsidRPr="0048434E">
        <w:rPr>
          <w:rFonts w:cs="Arial"/>
          <w:lang w:val="es-ES" w:eastAsia="es-ES"/>
        </w:rPr>
        <w:t xml:space="preserve">, </w:t>
      </w:r>
      <w:r w:rsidR="000A74DF">
        <w:rPr>
          <w:rFonts w:cs="Arial"/>
          <w:lang w:val="es-ES" w:eastAsia="es-ES"/>
        </w:rPr>
        <w:t>en su caso</w:t>
      </w:r>
      <w:r w:rsidR="00C9570A" w:rsidRPr="0048434E">
        <w:rPr>
          <w:rFonts w:cs="Arial"/>
          <w:lang w:val="es-ES" w:eastAsia="es-ES"/>
        </w:rPr>
        <w:t>, al fu</w:t>
      </w:r>
      <w:r w:rsidR="000A74DF">
        <w:rPr>
          <w:rFonts w:cs="Arial"/>
          <w:lang w:val="es-ES" w:eastAsia="es-ES"/>
        </w:rPr>
        <w:t>e</w:t>
      </w:r>
      <w:r w:rsidR="00C9570A" w:rsidRPr="0048434E">
        <w:rPr>
          <w:rFonts w:cs="Arial"/>
          <w:lang w:val="es-ES" w:eastAsia="es-ES"/>
        </w:rPr>
        <w:t>r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jurisdiccional </w:t>
      </w:r>
      <w:r w:rsidR="000A74DF" w:rsidRPr="0048434E">
        <w:rPr>
          <w:rFonts w:cs="Arial"/>
          <w:lang w:val="es-ES" w:eastAsia="es-ES"/>
        </w:rPr>
        <w:t>extranjero</w:t>
      </w:r>
      <w:r w:rsidR="000A74DF">
        <w:rPr>
          <w:rFonts w:cs="Arial"/>
          <w:lang w:val="es-ES" w:eastAsia="es-ES"/>
        </w:rPr>
        <w:t xml:space="preserve"> que corresponda</w:t>
      </w:r>
      <w:r w:rsidR="00C9570A" w:rsidRPr="0048434E">
        <w:rPr>
          <w:rFonts w:cs="Arial"/>
          <w:lang w:val="es-ES" w:eastAsia="es-ES"/>
        </w:rPr>
        <w:t xml:space="preserve"> al licitador.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0A74DF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val="es-ES" w:eastAsia="es-ES"/>
        </w:rPr>
      </w:pPr>
      <w:r>
        <w:rPr>
          <w:rFonts w:cs="Arial"/>
          <w:u w:val="single"/>
          <w:lang w:val="es-ES" w:eastAsia="es-ES"/>
        </w:rPr>
        <w:t>Para</w:t>
      </w:r>
      <w:r w:rsidR="00C9570A" w:rsidRPr="0048434E">
        <w:rPr>
          <w:rFonts w:cs="Arial"/>
          <w:u w:val="single"/>
          <w:lang w:val="es-ES" w:eastAsia="es-ES"/>
        </w:rPr>
        <w:t xml:space="preserve"> </w:t>
      </w:r>
      <w:r w:rsidRPr="0048434E">
        <w:rPr>
          <w:rFonts w:cs="Arial"/>
          <w:u w:val="single"/>
          <w:lang w:val="es-ES" w:eastAsia="es-ES"/>
        </w:rPr>
        <w:t>empresas</w:t>
      </w:r>
      <w:r w:rsidR="00C9570A" w:rsidRPr="0048434E">
        <w:rPr>
          <w:rFonts w:cs="Arial"/>
          <w:u w:val="single"/>
          <w:lang w:val="es-ES" w:eastAsia="es-ES"/>
        </w:rPr>
        <w:t xml:space="preserve"> de </w:t>
      </w:r>
      <w:r w:rsidRPr="0048434E">
        <w:rPr>
          <w:rFonts w:cs="Arial"/>
          <w:u w:val="single"/>
          <w:lang w:val="es-ES" w:eastAsia="es-ES"/>
        </w:rPr>
        <w:t>más</w:t>
      </w:r>
      <w:r>
        <w:rPr>
          <w:rFonts w:cs="Arial"/>
          <w:u w:val="single"/>
          <w:lang w:val="es-ES" w:eastAsia="es-ES"/>
        </w:rPr>
        <w:t xml:space="preserve"> de 50 trabajadore</w:t>
      </w:r>
      <w:r w:rsidR="00C9570A" w:rsidRPr="0048434E">
        <w:rPr>
          <w:rFonts w:cs="Arial"/>
          <w:u w:val="single"/>
          <w:lang w:val="es-ES" w:eastAsia="es-ES"/>
        </w:rPr>
        <w:t>s: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0A74DF">
        <w:rPr>
          <w:rFonts w:cs="Arial"/>
          <w:lang w:val="es-ES" w:eastAsia="es-ES"/>
        </w:rPr>
        <w:t xml:space="preserve">el número global de trabajadores de plantilla </w:t>
      </w:r>
      <w:r w:rsidR="00910133">
        <w:rPr>
          <w:rFonts w:cs="Arial"/>
          <w:lang w:val="es-ES" w:eastAsia="es-ES"/>
        </w:rPr>
        <w:t>son</w:t>
      </w:r>
      <w:r w:rsidR="00C9570A" w:rsidRPr="0048434E">
        <w:rPr>
          <w:rFonts w:cs="Arial"/>
          <w:lang w:val="es-ES" w:eastAsia="es-ES"/>
        </w:rPr>
        <w:t xml:space="preserve">......... </w:t>
      </w:r>
      <w:r w:rsidR="000A74DF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e</w:t>
      </w:r>
      <w:r w:rsidR="000A74DF">
        <w:rPr>
          <w:rFonts w:cs="Arial"/>
          <w:lang w:val="es-ES" w:eastAsia="es-ES"/>
        </w:rPr>
        <w:t>l número particular de trabajadores con discapacidad</w:t>
      </w:r>
      <w:r w:rsidR="00C9570A" w:rsidRPr="0048434E">
        <w:rPr>
          <w:rFonts w:cs="Arial"/>
          <w:lang w:val="es-ES" w:eastAsia="es-ES"/>
        </w:rPr>
        <w:t xml:space="preserve"> </w:t>
      </w:r>
      <w:r w:rsidR="00910133">
        <w:rPr>
          <w:rFonts w:cs="Arial"/>
          <w:lang w:val="es-ES" w:eastAsia="es-ES"/>
        </w:rPr>
        <w:t>son</w:t>
      </w:r>
      <w:r w:rsidR="00C9570A" w:rsidRPr="0048434E">
        <w:rPr>
          <w:rFonts w:cs="Arial"/>
          <w:lang w:val="es-ES" w:eastAsia="es-ES"/>
        </w:rPr>
        <w:t xml:space="preserve">................... </w:t>
      </w:r>
      <w:r w:rsidR="000A74DF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el p</w:t>
      </w:r>
      <w:r w:rsidR="000A74DF">
        <w:rPr>
          <w:rFonts w:cs="Arial"/>
          <w:lang w:val="es-ES" w:eastAsia="es-ES"/>
        </w:rPr>
        <w:t>orcentaje</w:t>
      </w:r>
      <w:r w:rsidR="00910133">
        <w:rPr>
          <w:rFonts w:cs="Arial"/>
          <w:lang w:val="es-ES" w:eastAsia="es-ES"/>
        </w:rPr>
        <w:t xml:space="preserve"> que representa</w:t>
      </w:r>
      <w:r w:rsidR="00C9570A" w:rsidRPr="0048434E">
        <w:rPr>
          <w:rFonts w:cs="Arial"/>
          <w:lang w:val="es-ES" w:eastAsia="es-ES"/>
        </w:rPr>
        <w:t xml:space="preserve">n </w:t>
      </w:r>
      <w:r w:rsidR="000A74DF">
        <w:rPr>
          <w:rFonts w:cs="Arial"/>
          <w:lang w:val="es-ES" w:eastAsia="es-ES"/>
        </w:rPr>
        <w:t>estos</w:t>
      </w:r>
      <w:r w:rsidR="00C9570A" w:rsidRPr="0048434E">
        <w:rPr>
          <w:rFonts w:cs="Arial"/>
          <w:lang w:val="es-ES" w:eastAsia="es-ES"/>
        </w:rPr>
        <w:t xml:space="preserve"> últim</w:t>
      </w:r>
      <w:r w:rsidR="000A74DF">
        <w:rPr>
          <w:rFonts w:cs="Arial"/>
          <w:lang w:val="es-ES" w:eastAsia="es-ES"/>
        </w:rPr>
        <w:t>os respect</w:t>
      </w:r>
      <w:r w:rsidR="00910133">
        <w:rPr>
          <w:rFonts w:cs="Arial"/>
          <w:lang w:val="es-ES" w:eastAsia="es-ES"/>
        </w:rPr>
        <w:t>o a</w:t>
      </w:r>
      <w:r w:rsidR="000A74DF">
        <w:rPr>
          <w:rFonts w:cs="Arial"/>
          <w:lang w:val="es-ES" w:eastAsia="es-ES"/>
        </w:rPr>
        <w:t xml:space="preserve"> la plantilla global es</w:t>
      </w:r>
      <w:r w:rsidR="00C9570A" w:rsidRPr="0048434E">
        <w:rPr>
          <w:rFonts w:cs="Arial"/>
          <w:lang w:val="es-ES" w:eastAsia="es-ES"/>
        </w:rPr>
        <w:t xml:space="preserve"> del ...................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C9570A" w:rsidRPr="0048434E">
        <w:rPr>
          <w:rFonts w:cs="Arial"/>
          <w:lang w:val="es-ES" w:eastAsia="es-ES"/>
        </w:rPr>
        <w:t>ha opta</w:t>
      </w:r>
      <w:r w:rsidR="000A74DF">
        <w:rPr>
          <w:rFonts w:cs="Arial"/>
          <w:lang w:val="es-ES" w:eastAsia="es-ES"/>
        </w:rPr>
        <w:t>do por e</w:t>
      </w:r>
      <w:r w:rsidR="00C9570A" w:rsidRPr="0048434E">
        <w:rPr>
          <w:rFonts w:cs="Arial"/>
          <w:lang w:val="es-ES" w:eastAsia="es-ES"/>
        </w:rPr>
        <w:t xml:space="preserve">l </w:t>
      </w:r>
      <w:r w:rsidR="000A74DF" w:rsidRPr="0048434E">
        <w:rPr>
          <w:rFonts w:cs="Arial"/>
          <w:lang w:val="es-ES" w:eastAsia="es-ES"/>
        </w:rPr>
        <w:t>cumplimento</w:t>
      </w:r>
      <w:r w:rsidR="00C9570A" w:rsidRPr="0048434E">
        <w:rPr>
          <w:rFonts w:cs="Arial"/>
          <w:lang w:val="es-ES" w:eastAsia="es-ES"/>
        </w:rPr>
        <w:t xml:space="preserve"> de les m</w:t>
      </w:r>
      <w:r w:rsidR="000A74DF">
        <w:rPr>
          <w:rFonts w:cs="Arial"/>
          <w:lang w:val="es-ES" w:eastAsia="es-ES"/>
        </w:rPr>
        <w:t>edidas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alternativas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legalmente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previstas</w:t>
      </w:r>
      <w:r w:rsidRPr="0048434E">
        <w:rPr>
          <w:rFonts w:cs="Arial"/>
          <w:lang w:val="es-ES" w:eastAsia="es-ES"/>
        </w:rPr>
        <w:t xml:space="preserve"> s</w:t>
      </w:r>
      <w:r w:rsidR="000A74DF">
        <w:rPr>
          <w:rFonts w:cs="Arial"/>
          <w:lang w:val="es-ES" w:eastAsia="es-ES"/>
        </w:rPr>
        <w:t>iguientes</w:t>
      </w:r>
      <w:r w:rsidRPr="0048434E">
        <w:rPr>
          <w:rFonts w:cs="Arial"/>
          <w:lang w:val="es-ES" w:eastAsia="es-ES"/>
        </w:rPr>
        <w:t>: ...................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val="es-ES" w:eastAsia="es-ES"/>
        </w:rPr>
      </w:pPr>
      <w:r w:rsidRPr="0048434E">
        <w:rPr>
          <w:rFonts w:cs="Arial"/>
          <w:u w:val="single"/>
          <w:lang w:val="es-ES" w:eastAsia="es-ES"/>
        </w:rPr>
        <w:t>Pa</w:t>
      </w:r>
      <w:r w:rsidR="000A74DF">
        <w:rPr>
          <w:rFonts w:cs="Arial"/>
          <w:u w:val="single"/>
          <w:lang w:val="es-ES" w:eastAsia="es-ES"/>
        </w:rPr>
        <w:t>ra</w:t>
      </w:r>
      <w:r w:rsidRPr="0048434E">
        <w:rPr>
          <w:rFonts w:cs="Arial"/>
          <w:u w:val="single"/>
          <w:lang w:val="es-ES" w:eastAsia="es-ES"/>
        </w:rPr>
        <w:t xml:space="preserve"> </w:t>
      </w:r>
      <w:r w:rsidR="000A74DF" w:rsidRPr="0048434E">
        <w:rPr>
          <w:rFonts w:cs="Arial"/>
          <w:u w:val="single"/>
          <w:lang w:val="es-ES" w:eastAsia="es-ES"/>
        </w:rPr>
        <w:t>empresas</w:t>
      </w:r>
      <w:r w:rsidRPr="0048434E">
        <w:rPr>
          <w:rFonts w:cs="Arial"/>
          <w:u w:val="single"/>
          <w:lang w:val="es-ES" w:eastAsia="es-ES"/>
        </w:rPr>
        <w:t xml:space="preserve"> que conformen </w:t>
      </w:r>
      <w:r w:rsidR="000A74DF" w:rsidRPr="0048434E">
        <w:rPr>
          <w:rFonts w:cs="Arial"/>
          <w:u w:val="single"/>
          <w:lang w:val="es-ES" w:eastAsia="es-ES"/>
        </w:rPr>
        <w:t>grupo</w:t>
      </w:r>
      <w:r w:rsidRPr="0048434E">
        <w:rPr>
          <w:rFonts w:cs="Arial"/>
          <w:u w:val="single"/>
          <w:lang w:val="es-ES" w:eastAsia="es-ES"/>
        </w:rPr>
        <w:t xml:space="preserve"> empresarial: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  <w:lang w:val="es-ES"/>
        </w:rPr>
      </w:pP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Pr="0048434E">
        <w:rPr>
          <w:rFonts w:cs="Arial"/>
          <w:lang w:val="es-ES"/>
        </w:rPr>
        <w:t>l</w:t>
      </w:r>
      <w:r w:rsidR="000A74DF">
        <w:rPr>
          <w:rFonts w:cs="Arial"/>
          <w:lang w:val="es-ES"/>
        </w:rPr>
        <w:t xml:space="preserve">a </w:t>
      </w:r>
      <w:r w:rsidR="00C9570A" w:rsidRPr="0048434E">
        <w:rPr>
          <w:rFonts w:cs="Arial"/>
          <w:lang w:val="es-ES" w:eastAsia="es-ES"/>
        </w:rPr>
        <w:t xml:space="preserve">empresa .......................... forma </w:t>
      </w:r>
      <w:r w:rsidR="000A74DF" w:rsidRPr="0048434E">
        <w:rPr>
          <w:rFonts w:cs="Arial"/>
          <w:lang w:val="es-ES" w:eastAsia="es-ES"/>
        </w:rPr>
        <w:t>parte</w:t>
      </w:r>
      <w:r w:rsidR="00C9570A" w:rsidRPr="0048434E">
        <w:rPr>
          <w:rFonts w:cs="Arial"/>
          <w:lang w:val="es-ES" w:eastAsia="es-ES"/>
        </w:rPr>
        <w:t xml:space="preserve"> del </w:t>
      </w:r>
      <w:r w:rsidR="000A74DF" w:rsidRPr="0048434E">
        <w:rPr>
          <w:rFonts w:cs="Arial"/>
          <w:lang w:val="es-ES" w:eastAsia="es-ES"/>
        </w:rPr>
        <w:t>grupo</w:t>
      </w:r>
      <w:r w:rsidR="00C9570A" w:rsidRPr="0048434E">
        <w:rPr>
          <w:rFonts w:cs="Arial"/>
          <w:lang w:val="es-ES" w:eastAsia="es-ES"/>
        </w:rPr>
        <w:t xml:space="preserve"> empresarial .......................... </w:t>
      </w:r>
      <w:r w:rsidR="000A74DF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que l</w:t>
      </w:r>
      <w:r w:rsidR="000A74DF">
        <w:rPr>
          <w:rFonts w:cs="Arial"/>
          <w:lang w:val="es-ES" w:eastAsia="es-ES"/>
        </w:rPr>
        <w:t>a empresa/la</w:t>
      </w:r>
      <w:r w:rsidR="00C9570A" w:rsidRPr="0048434E">
        <w:rPr>
          <w:rFonts w:cs="Arial"/>
          <w:lang w:val="es-ES" w:eastAsia="es-ES"/>
        </w:rPr>
        <w:t xml:space="preserve">s </w:t>
      </w:r>
      <w:r w:rsidR="000A74DF" w:rsidRPr="0048434E">
        <w:rPr>
          <w:rFonts w:cs="Arial"/>
          <w:lang w:val="es-ES" w:eastAsia="es-ES"/>
        </w:rPr>
        <w:t>empresas</w:t>
      </w:r>
      <w:r w:rsidR="000A74DF">
        <w:rPr>
          <w:rFonts w:cs="Arial"/>
          <w:lang w:val="es-ES" w:eastAsia="es-ES"/>
        </w:rPr>
        <w:t xml:space="preserve"> del mismo</w:t>
      </w:r>
      <w:r w:rsidR="00C9570A" w:rsidRPr="0048434E">
        <w:rPr>
          <w:rFonts w:cs="Arial"/>
          <w:lang w:val="es-ES" w:eastAsia="es-ES"/>
        </w:rPr>
        <w:t xml:space="preserve"> grup</w:t>
      </w:r>
      <w:r w:rsidR="000A74DF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(nom</w:t>
      </w:r>
      <w:r w:rsidR="000A74DF">
        <w:rPr>
          <w:rFonts w:cs="Arial"/>
          <w:lang w:val="es-ES" w:eastAsia="es-ES"/>
        </w:rPr>
        <w:t>bre de las empresa</w:t>
      </w:r>
      <w:r w:rsidR="00C9570A" w:rsidRPr="0048434E">
        <w:rPr>
          <w:rFonts w:cs="Arial"/>
          <w:lang w:val="es-ES" w:eastAsia="es-ES"/>
        </w:rPr>
        <w:t>s)</w:t>
      </w:r>
      <w:r w:rsidR="000A74DF">
        <w:rPr>
          <w:rFonts w:cs="Arial"/>
          <w:lang w:val="es-ES" w:eastAsia="es-ES"/>
        </w:rPr>
        <w:t xml:space="preserve"> ............................. </w:t>
      </w:r>
      <w:r w:rsidR="00C9570A" w:rsidRPr="0048434E">
        <w:rPr>
          <w:rFonts w:cs="Arial"/>
          <w:lang w:val="es-ES" w:eastAsia="es-ES"/>
        </w:rPr>
        <w:t>s</w:t>
      </w:r>
      <w:r w:rsidR="000A74DF">
        <w:rPr>
          <w:rFonts w:cs="Arial"/>
          <w:lang w:val="es-ES" w:eastAsia="es-ES"/>
        </w:rPr>
        <w:t>e</w:t>
      </w:r>
      <w:r w:rsidR="00C9570A" w:rsidRPr="0048434E">
        <w:rPr>
          <w:rFonts w:cs="Arial"/>
          <w:lang w:val="es-ES" w:eastAsia="es-ES"/>
        </w:rPr>
        <w:t xml:space="preserve"> presen</w:t>
      </w:r>
      <w:r w:rsidR="000A74DF">
        <w:rPr>
          <w:rFonts w:cs="Arial"/>
          <w:lang w:val="es-ES" w:eastAsia="es-ES"/>
        </w:rPr>
        <w:t>ta/</w:t>
      </w:r>
      <w:r w:rsidR="00C9570A" w:rsidRPr="0048434E">
        <w:rPr>
          <w:rFonts w:cs="Arial"/>
          <w:lang w:val="es-ES" w:eastAsia="es-ES"/>
        </w:rPr>
        <w:t>n tamb</w:t>
      </w:r>
      <w:r w:rsidR="000A74DF">
        <w:rPr>
          <w:rFonts w:cs="Arial"/>
          <w:lang w:val="es-ES" w:eastAsia="es-ES"/>
        </w:rPr>
        <w:t>i</w:t>
      </w:r>
      <w:r w:rsidR="00C9570A" w:rsidRPr="0048434E">
        <w:rPr>
          <w:rFonts w:cs="Arial"/>
          <w:lang w:val="es-ES" w:eastAsia="es-ES"/>
        </w:rPr>
        <w:t>é</w:t>
      </w:r>
      <w:r w:rsidR="000A74DF">
        <w:rPr>
          <w:rFonts w:cs="Arial"/>
          <w:lang w:val="es-ES" w:eastAsia="es-ES"/>
        </w:rPr>
        <w:t>n</w:t>
      </w:r>
      <w:r w:rsidR="00C9570A" w:rsidRPr="0048434E">
        <w:rPr>
          <w:rFonts w:cs="Arial"/>
          <w:lang w:val="es-ES" w:eastAsia="es-ES"/>
        </w:rPr>
        <w:t xml:space="preserve"> </w:t>
      </w:r>
      <w:r w:rsidR="000A74DF">
        <w:rPr>
          <w:rFonts w:cs="Arial"/>
          <w:lang w:val="es-ES" w:eastAsia="es-ES"/>
        </w:rPr>
        <w:t>en</w:t>
      </w:r>
      <w:r w:rsidR="00C9570A" w:rsidRPr="0048434E">
        <w:rPr>
          <w:rFonts w:cs="Arial"/>
          <w:lang w:val="es-ES" w:eastAsia="es-ES"/>
        </w:rPr>
        <w:t xml:space="preserve"> la </w:t>
      </w:r>
      <w:r w:rsidR="000A74DF" w:rsidRPr="0048434E">
        <w:rPr>
          <w:rFonts w:cs="Arial"/>
          <w:lang w:val="es-ES" w:eastAsia="es-ES"/>
        </w:rPr>
        <w:t>presente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licitación</w:t>
      </w:r>
      <w:r w:rsidR="00C9570A" w:rsidRPr="0048434E">
        <w:rPr>
          <w:rFonts w:cs="Arial"/>
          <w:lang w:val="es-ES" w:eastAsia="es-ES"/>
        </w:rPr>
        <w:t>.</w:t>
      </w:r>
    </w:p>
    <w:p w:rsidR="00C9570A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0A74DF">
        <w:rPr>
          <w:rFonts w:cs="Arial"/>
          <w:lang w:val="es-ES" w:eastAsia="es-ES"/>
        </w:rPr>
        <w:t>reconoce</w:t>
      </w:r>
      <w:r w:rsidR="00C9570A" w:rsidRPr="0048434E">
        <w:rPr>
          <w:rFonts w:cs="Arial"/>
          <w:lang w:val="es-ES" w:eastAsia="es-ES"/>
        </w:rPr>
        <w:t xml:space="preserve"> que </w:t>
      </w:r>
      <w:r w:rsidR="000A74DF" w:rsidRPr="0048434E">
        <w:rPr>
          <w:rFonts w:cs="Arial"/>
          <w:lang w:val="es-ES" w:eastAsia="es-ES"/>
        </w:rPr>
        <w:t>falsear</w:t>
      </w:r>
      <w:r w:rsidR="000A74DF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 xml:space="preserve">esta </w:t>
      </w:r>
      <w:r w:rsidR="000A74DF" w:rsidRPr="0048434E">
        <w:rPr>
          <w:rFonts w:cs="Arial"/>
          <w:lang w:val="es-ES" w:eastAsia="es-ES"/>
        </w:rPr>
        <w:t>declaración</w:t>
      </w:r>
      <w:r w:rsidR="00C9570A" w:rsidRPr="0048434E">
        <w:rPr>
          <w:rFonts w:cs="Arial"/>
          <w:lang w:val="es-ES" w:eastAsia="es-ES"/>
        </w:rPr>
        <w:t xml:space="preserve"> </w:t>
      </w:r>
      <w:r w:rsidR="000A74DF" w:rsidRPr="0048434E">
        <w:rPr>
          <w:rFonts w:cs="Arial"/>
          <w:lang w:val="es-ES" w:eastAsia="es-ES"/>
        </w:rPr>
        <w:t>comportará</w:t>
      </w:r>
      <w:r w:rsidR="00C9570A" w:rsidRPr="0048434E">
        <w:rPr>
          <w:rFonts w:cs="Arial"/>
          <w:lang w:val="es-ES" w:eastAsia="es-ES"/>
        </w:rPr>
        <w:t xml:space="preserve"> la </w:t>
      </w:r>
      <w:r w:rsidR="000A74DF" w:rsidRPr="0048434E">
        <w:rPr>
          <w:rFonts w:cs="Arial"/>
          <w:lang w:val="es-ES" w:eastAsia="es-ES"/>
        </w:rPr>
        <w:t>imposición</w:t>
      </w:r>
      <w:r w:rsidR="000A74DF">
        <w:rPr>
          <w:rFonts w:cs="Arial"/>
          <w:lang w:val="es-ES" w:eastAsia="es-ES"/>
        </w:rPr>
        <w:t xml:space="preserve"> de penalizaciones y</w:t>
      </w:r>
      <w:r w:rsidR="00C9570A" w:rsidRPr="0048434E">
        <w:rPr>
          <w:rFonts w:cs="Arial"/>
          <w:lang w:val="es-ES" w:eastAsia="es-ES"/>
        </w:rPr>
        <w:t xml:space="preserve"> </w:t>
      </w:r>
      <w:r w:rsidR="00CA7929">
        <w:rPr>
          <w:rFonts w:cs="Arial"/>
          <w:lang w:val="es-ES" w:eastAsia="es-ES"/>
        </w:rPr>
        <w:t xml:space="preserve">en su caso, </w:t>
      </w:r>
      <w:r w:rsidR="00C9570A" w:rsidRPr="0048434E">
        <w:rPr>
          <w:rFonts w:cs="Arial"/>
          <w:lang w:val="es-ES" w:eastAsia="es-ES"/>
        </w:rPr>
        <w:t xml:space="preserve">la </w:t>
      </w:r>
      <w:r w:rsidR="00CA7929" w:rsidRPr="0048434E">
        <w:rPr>
          <w:rFonts w:cs="Arial"/>
          <w:lang w:val="es-ES" w:eastAsia="es-ES"/>
        </w:rPr>
        <w:t>resolución</w:t>
      </w:r>
      <w:r w:rsidR="00CA7929">
        <w:rPr>
          <w:rFonts w:cs="Arial"/>
          <w:lang w:val="es-ES" w:eastAsia="es-ES"/>
        </w:rPr>
        <w:t xml:space="preserve"> del contrato</w:t>
      </w:r>
      <w:r w:rsidR="00C9570A" w:rsidRPr="0048434E">
        <w:rPr>
          <w:rFonts w:cs="Arial"/>
          <w:lang w:val="es-ES" w:eastAsia="es-ES"/>
        </w:rPr>
        <w:t>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065F93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 </w:t>
      </w:r>
      <w:r w:rsidR="00CA7929">
        <w:rPr>
          <w:rFonts w:cs="Arial"/>
          <w:lang w:val="es-ES" w:eastAsia="es-ES"/>
        </w:rPr>
        <w:t>en lo</w:t>
      </w:r>
      <w:r w:rsidR="00C9570A" w:rsidRPr="0048434E">
        <w:rPr>
          <w:rFonts w:cs="Arial"/>
          <w:lang w:val="es-ES" w:eastAsia="es-ES"/>
        </w:rPr>
        <w:t xml:space="preserve"> que </w:t>
      </w:r>
      <w:r w:rsidR="00CA7929">
        <w:rPr>
          <w:rFonts w:cs="Arial"/>
          <w:lang w:val="es-ES" w:eastAsia="es-ES"/>
        </w:rPr>
        <w:t>respecta a la seguridad</w:t>
      </w:r>
      <w:r w:rsidR="00C9570A" w:rsidRPr="0048434E">
        <w:rPr>
          <w:rFonts w:cs="Arial"/>
          <w:lang w:val="es-ES" w:eastAsia="es-ES"/>
        </w:rPr>
        <w:t xml:space="preserve"> de la </w:t>
      </w:r>
      <w:r w:rsidR="00CA7929" w:rsidRPr="0048434E">
        <w:rPr>
          <w:rFonts w:cs="Arial"/>
          <w:lang w:val="es-ES" w:eastAsia="es-ES"/>
        </w:rPr>
        <w:t>información</w:t>
      </w:r>
      <w:r w:rsidR="00C9570A" w:rsidRPr="0048434E">
        <w:rPr>
          <w:rFonts w:cs="Arial"/>
          <w:lang w:val="es-ES" w:eastAsia="es-ES"/>
        </w:rPr>
        <w:t>, s</w:t>
      </w:r>
      <w:r w:rsidR="00CA7929">
        <w:rPr>
          <w:rFonts w:cs="Arial"/>
          <w:lang w:val="es-ES" w:eastAsia="es-ES"/>
        </w:rPr>
        <w:t xml:space="preserve">e </w:t>
      </w:r>
      <w:r w:rsidR="00C9570A" w:rsidRPr="0048434E">
        <w:rPr>
          <w:rFonts w:cs="Arial"/>
          <w:lang w:val="es-ES" w:eastAsia="es-ES"/>
        </w:rPr>
        <w:t xml:space="preserve">informa que el Real </w:t>
      </w:r>
      <w:r w:rsidR="00CA7929" w:rsidRPr="0048434E">
        <w:rPr>
          <w:rFonts w:cs="Arial"/>
          <w:lang w:val="es-ES" w:eastAsia="es-ES"/>
        </w:rPr>
        <w:t>Decreto</w:t>
      </w:r>
      <w:r w:rsidR="00CA7929">
        <w:rPr>
          <w:rFonts w:cs="Arial"/>
          <w:lang w:val="es-ES" w:eastAsia="es-ES"/>
        </w:rPr>
        <w:t xml:space="preserve"> 951/2015 del 23 de o</w:t>
      </w:r>
      <w:r w:rsidR="00C9570A" w:rsidRPr="0048434E">
        <w:rPr>
          <w:rFonts w:cs="Arial"/>
          <w:lang w:val="es-ES" w:eastAsia="es-ES"/>
        </w:rPr>
        <w:t xml:space="preserve">ctubre, de </w:t>
      </w:r>
      <w:r w:rsidR="00CA7929" w:rsidRPr="0048434E">
        <w:rPr>
          <w:rFonts w:cs="Arial"/>
          <w:lang w:val="es-ES" w:eastAsia="es-ES"/>
        </w:rPr>
        <w:t>modificación</w:t>
      </w:r>
      <w:r w:rsidR="00C9570A" w:rsidRPr="0048434E">
        <w:rPr>
          <w:rFonts w:cs="Arial"/>
          <w:lang w:val="es-ES" w:eastAsia="es-ES"/>
        </w:rPr>
        <w:t xml:space="preserve"> del Real </w:t>
      </w:r>
      <w:r w:rsidR="00CA7929" w:rsidRPr="0048434E">
        <w:rPr>
          <w:rFonts w:cs="Arial"/>
          <w:lang w:val="es-ES" w:eastAsia="es-ES"/>
        </w:rPr>
        <w:t>Decreto</w:t>
      </w:r>
      <w:r w:rsidR="00CA7929">
        <w:rPr>
          <w:rFonts w:cs="Arial"/>
          <w:lang w:val="es-ES" w:eastAsia="es-ES"/>
        </w:rPr>
        <w:t xml:space="preserve"> 3/2010 del 8 de e</w:t>
      </w:r>
      <w:r w:rsidR="00C9570A" w:rsidRPr="0048434E">
        <w:rPr>
          <w:rFonts w:cs="Arial"/>
          <w:lang w:val="es-ES" w:eastAsia="es-ES"/>
        </w:rPr>
        <w:t>ner</w:t>
      </w:r>
      <w:r w:rsidR="00CA7929">
        <w:rPr>
          <w:rFonts w:cs="Arial"/>
          <w:lang w:val="es-ES" w:eastAsia="es-ES"/>
        </w:rPr>
        <w:t>o por el que se</w:t>
      </w:r>
      <w:r w:rsidR="00C9570A" w:rsidRPr="0048434E">
        <w:rPr>
          <w:rFonts w:cs="Arial"/>
          <w:lang w:val="es-ES" w:eastAsia="es-ES"/>
        </w:rPr>
        <w:t xml:space="preserve"> regula el Esquema Nacional de Segur</w:t>
      </w:r>
      <w:r w:rsidR="00CA7929">
        <w:rPr>
          <w:rFonts w:cs="Arial"/>
          <w:lang w:val="es-ES" w:eastAsia="es-ES"/>
        </w:rPr>
        <w:t>idad</w:t>
      </w:r>
      <w:r w:rsidR="00C9570A" w:rsidRPr="0048434E">
        <w:rPr>
          <w:rFonts w:cs="Arial"/>
          <w:lang w:val="es-ES" w:eastAsia="es-ES"/>
        </w:rPr>
        <w:t xml:space="preserve"> (ENS), </w:t>
      </w:r>
      <w:r w:rsidR="00CA7929" w:rsidRPr="0048434E">
        <w:rPr>
          <w:rFonts w:cs="Arial"/>
          <w:lang w:val="es-ES" w:eastAsia="es-ES"/>
        </w:rPr>
        <w:t>es</w:t>
      </w:r>
      <w:r w:rsidR="00CA7929">
        <w:rPr>
          <w:rFonts w:cs="Arial"/>
          <w:lang w:val="es-ES" w:eastAsia="es-ES"/>
        </w:rPr>
        <w:t xml:space="preserve"> de </w:t>
      </w:r>
      <w:r w:rsidR="00C9570A" w:rsidRPr="0048434E">
        <w:rPr>
          <w:rFonts w:cs="Arial"/>
          <w:lang w:val="es-ES" w:eastAsia="es-ES"/>
        </w:rPr>
        <w:t>obliga</w:t>
      </w:r>
      <w:r w:rsidR="00CA7929">
        <w:rPr>
          <w:rFonts w:cs="Arial"/>
          <w:lang w:val="es-ES" w:eastAsia="es-ES"/>
        </w:rPr>
        <w:t>do cu</w:t>
      </w:r>
      <w:r w:rsidR="00C9570A" w:rsidRPr="0048434E">
        <w:rPr>
          <w:rFonts w:cs="Arial"/>
          <w:lang w:val="es-ES" w:eastAsia="es-ES"/>
        </w:rPr>
        <w:t>mplim</w:t>
      </w:r>
      <w:r w:rsidR="00CA7929">
        <w:rPr>
          <w:rFonts w:cs="Arial"/>
          <w:lang w:val="es-ES" w:eastAsia="es-ES"/>
        </w:rPr>
        <w:t>i</w:t>
      </w:r>
      <w:r w:rsidR="00C9570A" w:rsidRPr="0048434E">
        <w:rPr>
          <w:rFonts w:cs="Arial"/>
          <w:lang w:val="es-ES" w:eastAsia="es-ES"/>
        </w:rPr>
        <w:t>ent</w:t>
      </w:r>
      <w:r w:rsidR="00CA7929">
        <w:rPr>
          <w:rFonts w:cs="Arial"/>
          <w:lang w:val="es-ES" w:eastAsia="es-ES"/>
        </w:rPr>
        <w:t>o por</w:t>
      </w:r>
      <w:r w:rsidR="00C9570A" w:rsidRPr="0048434E">
        <w:rPr>
          <w:rFonts w:cs="Arial"/>
          <w:lang w:val="es-ES" w:eastAsia="es-ES"/>
        </w:rPr>
        <w:t xml:space="preserve"> l</w:t>
      </w:r>
      <w:r w:rsidR="00CA7929">
        <w:rPr>
          <w:rFonts w:cs="Arial"/>
          <w:lang w:val="es-ES" w:eastAsia="es-ES"/>
        </w:rPr>
        <w:t xml:space="preserve">a </w:t>
      </w:r>
      <w:r w:rsidR="00CA7929" w:rsidRPr="0048434E">
        <w:rPr>
          <w:rFonts w:cs="Arial"/>
          <w:lang w:val="es-ES" w:eastAsia="es-ES"/>
        </w:rPr>
        <w:t>Administración</w:t>
      </w:r>
      <w:r w:rsidR="00CA7929">
        <w:rPr>
          <w:rFonts w:cs="Arial"/>
          <w:lang w:val="es-ES" w:eastAsia="es-ES"/>
        </w:rPr>
        <w:t xml:space="preserve"> pública en el </w:t>
      </w:r>
      <w:r w:rsidR="00CA7929" w:rsidRPr="0048434E">
        <w:rPr>
          <w:rFonts w:cs="Arial"/>
          <w:lang w:val="es-ES" w:eastAsia="es-ES"/>
        </w:rPr>
        <w:t>ámbito</w:t>
      </w:r>
      <w:r w:rsidR="00CA7929">
        <w:rPr>
          <w:rFonts w:cs="Arial"/>
          <w:lang w:val="es-ES" w:eastAsia="es-ES"/>
        </w:rPr>
        <w:t xml:space="preserve"> de la </w:t>
      </w:r>
      <w:r w:rsidR="00CA7929" w:rsidRPr="0048434E">
        <w:rPr>
          <w:rFonts w:cs="Arial"/>
          <w:lang w:val="es-ES" w:eastAsia="es-ES"/>
        </w:rPr>
        <w:t>Administración</w:t>
      </w:r>
      <w:r w:rsidR="00C9570A" w:rsidRPr="0048434E">
        <w:rPr>
          <w:rFonts w:cs="Arial"/>
          <w:lang w:val="es-ES" w:eastAsia="es-ES"/>
        </w:rPr>
        <w:t xml:space="preserve"> </w:t>
      </w:r>
      <w:r w:rsidR="00CA7929" w:rsidRPr="0048434E">
        <w:rPr>
          <w:rFonts w:cs="Arial"/>
          <w:lang w:val="es-ES" w:eastAsia="es-ES"/>
        </w:rPr>
        <w:t>Electrónica</w:t>
      </w:r>
      <w:r w:rsidR="00CA7929">
        <w:rPr>
          <w:rFonts w:cs="Arial"/>
          <w:lang w:val="es-ES" w:eastAsia="es-ES"/>
        </w:rPr>
        <w:t xml:space="preserve">. El </w:t>
      </w:r>
      <w:r w:rsidR="00C9570A" w:rsidRPr="0048434E">
        <w:rPr>
          <w:rFonts w:cs="Arial"/>
          <w:lang w:val="es-ES" w:eastAsia="es-ES"/>
        </w:rPr>
        <w:t>ENS t</w:t>
      </w:r>
      <w:r w:rsidR="00CA7929">
        <w:rPr>
          <w:rFonts w:cs="Arial"/>
          <w:lang w:val="es-ES" w:eastAsia="es-ES"/>
        </w:rPr>
        <w:t>iene po</w:t>
      </w:r>
      <w:r w:rsidR="00C9570A" w:rsidRPr="0048434E">
        <w:rPr>
          <w:rFonts w:cs="Arial"/>
          <w:lang w:val="es-ES" w:eastAsia="es-ES"/>
        </w:rPr>
        <w:t xml:space="preserve">r </w:t>
      </w:r>
      <w:r w:rsidR="00CA7929">
        <w:rPr>
          <w:rFonts w:cs="Arial"/>
          <w:lang w:val="es-ES" w:eastAsia="es-ES"/>
        </w:rPr>
        <w:t>objetivo determinar la</w:t>
      </w:r>
      <w:r w:rsidR="00C9570A" w:rsidRPr="0048434E">
        <w:rPr>
          <w:rFonts w:cs="Arial"/>
          <w:lang w:val="es-ES" w:eastAsia="es-ES"/>
        </w:rPr>
        <w:t xml:space="preserve">s </w:t>
      </w:r>
      <w:r w:rsidR="00CA7929" w:rsidRPr="0048434E">
        <w:rPr>
          <w:rFonts w:cs="Arial"/>
          <w:lang w:val="es-ES" w:eastAsia="es-ES"/>
        </w:rPr>
        <w:t>mínimas</w:t>
      </w:r>
      <w:r w:rsidR="00CA7929">
        <w:rPr>
          <w:rFonts w:cs="Arial"/>
          <w:lang w:val="es-ES" w:eastAsia="es-ES"/>
        </w:rPr>
        <w:t xml:space="preserve"> medidas de seguridad TIC para</w:t>
      </w:r>
      <w:r w:rsidR="00C9570A" w:rsidRPr="0048434E">
        <w:rPr>
          <w:rFonts w:cs="Arial"/>
          <w:lang w:val="es-ES" w:eastAsia="es-ES"/>
        </w:rPr>
        <w:t xml:space="preserve"> la </w:t>
      </w:r>
      <w:r w:rsidR="00CA7929" w:rsidRPr="0048434E">
        <w:rPr>
          <w:rFonts w:cs="Arial"/>
          <w:lang w:val="es-ES" w:eastAsia="es-ES"/>
        </w:rPr>
        <w:t>protección</w:t>
      </w:r>
      <w:r w:rsidR="00C9570A" w:rsidRPr="0048434E">
        <w:rPr>
          <w:rFonts w:cs="Arial"/>
          <w:lang w:val="es-ES" w:eastAsia="es-ES"/>
        </w:rPr>
        <w:t xml:space="preserve"> de</w:t>
      </w:r>
      <w:r w:rsidR="00CA7929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CA7929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s </w:t>
      </w:r>
      <w:r w:rsidR="00CA7929" w:rsidRPr="0048434E">
        <w:rPr>
          <w:rFonts w:cs="Arial"/>
          <w:lang w:val="es-ES" w:eastAsia="es-ES"/>
        </w:rPr>
        <w:t>sistemas</w:t>
      </w:r>
      <w:r w:rsidR="00CA7929">
        <w:rPr>
          <w:rFonts w:cs="Arial"/>
          <w:lang w:val="es-ES" w:eastAsia="es-ES"/>
        </w:rPr>
        <w:t xml:space="preserve"> de </w:t>
      </w:r>
      <w:r w:rsidR="00CA7929" w:rsidRPr="0048434E">
        <w:rPr>
          <w:rFonts w:cs="Arial"/>
          <w:lang w:val="es-ES" w:eastAsia="es-ES"/>
        </w:rPr>
        <w:t>información</w:t>
      </w:r>
      <w:r w:rsidR="00C9570A" w:rsidRPr="0048434E">
        <w:rPr>
          <w:rFonts w:cs="Arial"/>
          <w:lang w:val="es-ES" w:eastAsia="es-ES"/>
        </w:rPr>
        <w:t xml:space="preserve"> </w:t>
      </w:r>
      <w:r w:rsidR="00CA7929">
        <w:rPr>
          <w:rFonts w:cs="Arial"/>
          <w:lang w:val="es-ES" w:eastAsia="es-ES"/>
        </w:rPr>
        <w:t>y</w:t>
      </w:r>
      <w:r w:rsidR="00C9570A" w:rsidRPr="0048434E">
        <w:rPr>
          <w:rFonts w:cs="Arial"/>
          <w:lang w:val="es-ES" w:eastAsia="es-ES"/>
        </w:rPr>
        <w:t xml:space="preserve"> la </w:t>
      </w:r>
      <w:r w:rsidR="00CA7929" w:rsidRPr="0048434E">
        <w:rPr>
          <w:rFonts w:cs="Arial"/>
          <w:lang w:val="es-ES" w:eastAsia="es-ES"/>
        </w:rPr>
        <w:t>información</w:t>
      </w:r>
      <w:r w:rsidR="00C9570A" w:rsidRPr="0048434E">
        <w:rPr>
          <w:rFonts w:cs="Arial"/>
          <w:lang w:val="es-ES" w:eastAsia="es-ES"/>
        </w:rPr>
        <w:t xml:space="preserve"> co</w:t>
      </w:r>
      <w:r w:rsidR="00CA7929">
        <w:rPr>
          <w:rFonts w:cs="Arial"/>
          <w:lang w:val="es-ES" w:eastAsia="es-ES"/>
        </w:rPr>
        <w:t>ntenida</w:t>
      </w:r>
      <w:r w:rsidR="00C9570A" w:rsidRPr="0048434E">
        <w:rPr>
          <w:rFonts w:cs="Arial"/>
          <w:lang w:val="es-ES" w:eastAsia="es-ES"/>
        </w:rPr>
        <w:t xml:space="preserve"> en ell</w:t>
      </w:r>
      <w:r w:rsidR="009C7578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>s. En el cas</w:t>
      </w:r>
      <w:r w:rsidR="009C7578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de </w:t>
      </w:r>
      <w:r w:rsidR="009C7578" w:rsidRPr="0048434E">
        <w:rPr>
          <w:rFonts w:cs="Arial"/>
          <w:lang w:val="es-ES" w:eastAsia="es-ES"/>
        </w:rPr>
        <w:t>tratar</w:t>
      </w:r>
      <w:r w:rsidR="00C9570A" w:rsidRPr="0048434E">
        <w:rPr>
          <w:rFonts w:cs="Arial"/>
          <w:lang w:val="es-ES" w:eastAsia="es-ES"/>
        </w:rPr>
        <w:t xml:space="preserve"> </w:t>
      </w:r>
      <w:r w:rsidR="009C7578">
        <w:rPr>
          <w:rFonts w:cs="Arial"/>
          <w:lang w:val="es-ES" w:eastAsia="es-ES"/>
        </w:rPr>
        <w:t>con</w:t>
      </w:r>
      <w:r w:rsidR="00C9570A"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sistemas</w:t>
      </w:r>
      <w:r w:rsidR="009C7578">
        <w:rPr>
          <w:rFonts w:cs="Arial"/>
          <w:lang w:val="es-ES" w:eastAsia="es-ES"/>
        </w:rPr>
        <w:t xml:space="preserve"> de </w:t>
      </w:r>
      <w:r w:rsidR="009C7578" w:rsidRPr="0048434E">
        <w:rPr>
          <w:rFonts w:cs="Arial"/>
          <w:lang w:val="es-ES" w:eastAsia="es-ES"/>
        </w:rPr>
        <w:t>información</w:t>
      </w:r>
      <w:r w:rsidR="009C7578">
        <w:rPr>
          <w:rFonts w:cs="Arial"/>
          <w:lang w:val="es-ES" w:eastAsia="es-ES"/>
        </w:rPr>
        <w:t xml:space="preserve">, el </w:t>
      </w:r>
      <w:r w:rsidR="009C7578" w:rsidRPr="0048434E">
        <w:rPr>
          <w:rFonts w:cs="Arial"/>
          <w:lang w:val="es-ES" w:eastAsia="es-ES"/>
        </w:rPr>
        <w:t>adjudicatario</w:t>
      </w:r>
      <w:r w:rsidR="009C7578">
        <w:rPr>
          <w:rFonts w:cs="Arial"/>
          <w:lang w:val="es-ES" w:eastAsia="es-ES"/>
        </w:rPr>
        <w:t xml:space="preserve"> está</w:t>
      </w:r>
      <w:r w:rsidR="00C9570A"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obligad</w:t>
      </w:r>
      <w:r w:rsidR="009C7578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 al </w:t>
      </w:r>
      <w:r w:rsidR="009C7578" w:rsidRPr="0048434E">
        <w:rPr>
          <w:rFonts w:cs="Arial"/>
          <w:lang w:val="es-ES" w:eastAsia="es-ES"/>
        </w:rPr>
        <w:t>c</w:t>
      </w:r>
      <w:r w:rsidR="009C7578">
        <w:rPr>
          <w:rFonts w:cs="Arial"/>
          <w:lang w:val="es-ES" w:eastAsia="es-ES"/>
        </w:rPr>
        <w:t>u</w:t>
      </w:r>
      <w:r w:rsidR="009C7578" w:rsidRPr="0048434E">
        <w:rPr>
          <w:rFonts w:cs="Arial"/>
          <w:lang w:val="es-ES" w:eastAsia="es-ES"/>
        </w:rPr>
        <w:t>mpl</w:t>
      </w:r>
      <w:r w:rsidR="009C7578">
        <w:rPr>
          <w:rFonts w:cs="Arial"/>
          <w:lang w:val="es-ES" w:eastAsia="es-ES"/>
        </w:rPr>
        <w:t>i</w:t>
      </w:r>
      <w:r w:rsidR="009C7578" w:rsidRPr="0048434E">
        <w:rPr>
          <w:rFonts w:cs="Arial"/>
          <w:lang w:val="es-ES" w:eastAsia="es-ES"/>
        </w:rPr>
        <w:t>m</w:t>
      </w:r>
      <w:r w:rsidR="009C7578">
        <w:rPr>
          <w:rFonts w:cs="Arial"/>
          <w:lang w:val="es-ES" w:eastAsia="es-ES"/>
        </w:rPr>
        <w:t>i</w:t>
      </w:r>
      <w:r w:rsidR="009C7578" w:rsidRPr="0048434E">
        <w:rPr>
          <w:rFonts w:cs="Arial"/>
          <w:lang w:val="es-ES" w:eastAsia="es-ES"/>
        </w:rPr>
        <w:t>ento</w:t>
      </w:r>
      <w:r w:rsidR="00C9570A" w:rsidRPr="0048434E">
        <w:rPr>
          <w:rFonts w:cs="Arial"/>
          <w:lang w:val="es-ES" w:eastAsia="es-ES"/>
        </w:rPr>
        <w:t xml:space="preserve"> de</w:t>
      </w:r>
      <w:r w:rsidR="009C7578"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l</w:t>
      </w:r>
      <w:r w:rsidR="009C7578">
        <w:rPr>
          <w:rFonts w:cs="Arial"/>
          <w:lang w:val="es-ES" w:eastAsia="es-ES"/>
        </w:rPr>
        <w:t>o</w:t>
      </w:r>
      <w:r w:rsidR="00C9570A" w:rsidRPr="0048434E">
        <w:rPr>
          <w:rFonts w:cs="Arial"/>
          <w:lang w:val="es-ES" w:eastAsia="es-ES"/>
        </w:rPr>
        <w:t xml:space="preserve">s </w:t>
      </w:r>
      <w:r w:rsidR="009C7578" w:rsidRPr="0048434E">
        <w:rPr>
          <w:rFonts w:cs="Arial"/>
          <w:lang w:val="es-ES" w:eastAsia="es-ES"/>
        </w:rPr>
        <w:t>requ</w:t>
      </w:r>
      <w:r w:rsidR="00910133">
        <w:rPr>
          <w:rFonts w:cs="Arial"/>
          <w:lang w:val="es-ES" w:eastAsia="es-ES"/>
        </w:rPr>
        <w:t>isitos</w:t>
      </w:r>
      <w:r w:rsidR="00C9570A" w:rsidRPr="0048434E">
        <w:rPr>
          <w:rFonts w:cs="Arial"/>
          <w:lang w:val="es-ES" w:eastAsia="es-ES"/>
        </w:rPr>
        <w:t xml:space="preserve"> estable</w:t>
      </w:r>
      <w:r w:rsidR="009C7578">
        <w:rPr>
          <w:rFonts w:cs="Arial"/>
          <w:lang w:val="es-ES" w:eastAsia="es-ES"/>
        </w:rPr>
        <w:t xml:space="preserve">cidos por el </w:t>
      </w:r>
      <w:r w:rsidR="00C9570A" w:rsidRPr="0048434E">
        <w:rPr>
          <w:rFonts w:cs="Arial"/>
          <w:lang w:val="es-ES" w:eastAsia="es-ES"/>
        </w:rPr>
        <w:t>ENS.</w:t>
      </w:r>
    </w:p>
    <w:p w:rsidR="00F6279E" w:rsidRPr="0048434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9C7578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>
        <w:rPr>
          <w:rFonts w:cs="Arial"/>
          <w:lang w:val="es-ES" w:eastAsia="es-ES"/>
        </w:rPr>
        <w:t>La dirección/es</w:t>
      </w:r>
      <w:r w:rsidR="00C9570A" w:rsidRPr="0048434E">
        <w:rPr>
          <w:rFonts w:cs="Arial"/>
          <w:lang w:val="es-ES" w:eastAsia="es-ES"/>
        </w:rPr>
        <w:t xml:space="preserve"> de </w:t>
      </w:r>
      <w:r w:rsidRPr="0048434E">
        <w:rPr>
          <w:rFonts w:cs="Arial"/>
          <w:lang w:val="es-ES" w:eastAsia="es-ES"/>
        </w:rPr>
        <w:t>correo</w:t>
      </w:r>
      <w:r w:rsidR="00C9570A" w:rsidRPr="0048434E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electrónico</w:t>
      </w:r>
      <w:r w:rsidR="00C9570A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d</w:t>
      </w:r>
      <w:r w:rsidR="00C9570A" w:rsidRPr="0048434E">
        <w:rPr>
          <w:rFonts w:cs="Arial"/>
          <w:lang w:val="es-ES" w:eastAsia="es-ES"/>
        </w:rPr>
        <w:t>on</w:t>
      </w:r>
      <w:r>
        <w:rPr>
          <w:rFonts w:cs="Arial"/>
          <w:lang w:val="es-ES" w:eastAsia="es-ES"/>
        </w:rPr>
        <w:t>de</w:t>
      </w:r>
      <w:r w:rsidR="00C9570A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poner a disposición las</w:t>
      </w:r>
      <w:r w:rsidR="00C9570A" w:rsidRPr="0048434E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notificaciones</w:t>
      </w:r>
      <w:r w:rsidR="00C9570A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electrónicas</w:t>
      </w:r>
      <w:r w:rsidR="00C9570A" w:rsidRPr="0048434E">
        <w:rPr>
          <w:rFonts w:cs="Arial"/>
          <w:lang w:val="es-ES" w:eastAsia="es-ES"/>
        </w:rPr>
        <w:t xml:space="preserve"> </w:t>
      </w:r>
      <w:r>
        <w:rPr>
          <w:rFonts w:cs="Arial"/>
          <w:lang w:val="es-ES" w:eastAsia="es-ES"/>
        </w:rPr>
        <w:t>mediante</w:t>
      </w:r>
      <w:r w:rsidR="00C9570A" w:rsidRPr="0048434E">
        <w:rPr>
          <w:rFonts w:cs="Arial"/>
          <w:lang w:val="es-ES" w:eastAsia="es-ES"/>
        </w:rPr>
        <w:t xml:space="preserve"> el serv</w:t>
      </w:r>
      <w:r>
        <w:rPr>
          <w:rFonts w:cs="Arial"/>
          <w:lang w:val="es-ES" w:eastAsia="es-ES"/>
        </w:rPr>
        <w:t>icio e-NOTUM; la/las persona/s autorizada/</w:t>
      </w:r>
      <w:r w:rsidR="00C9570A" w:rsidRPr="0048434E">
        <w:rPr>
          <w:rFonts w:cs="Arial"/>
          <w:lang w:val="es-ES" w:eastAsia="es-ES"/>
        </w:rPr>
        <w:t xml:space="preserve">s a </w:t>
      </w:r>
      <w:r w:rsidRPr="0048434E">
        <w:rPr>
          <w:rFonts w:cs="Arial"/>
          <w:lang w:val="es-ES" w:eastAsia="es-ES"/>
        </w:rPr>
        <w:t>acceder</w:t>
      </w:r>
      <w:r>
        <w:rPr>
          <w:rFonts w:cs="Arial"/>
          <w:lang w:val="es-ES" w:eastAsia="es-ES"/>
        </w:rPr>
        <w:t xml:space="preserve"> a las</w:t>
      </w:r>
      <w:r w:rsidR="00C9570A" w:rsidRPr="0048434E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notificaciones</w:t>
      </w:r>
      <w:r w:rsidR="00910133">
        <w:rPr>
          <w:rFonts w:cs="Arial"/>
          <w:lang w:val="es-ES" w:eastAsia="es-ES"/>
        </w:rPr>
        <w:t xml:space="preserve"> electrónicas; </w:t>
      </w:r>
      <w:r>
        <w:rPr>
          <w:rFonts w:cs="Arial"/>
          <w:lang w:val="es-ES" w:eastAsia="es-ES"/>
        </w:rPr>
        <w:t>número/</w:t>
      </w:r>
      <w:r w:rsidR="00C9570A" w:rsidRPr="0048434E">
        <w:rPr>
          <w:rFonts w:cs="Arial"/>
          <w:lang w:val="es-ES" w:eastAsia="es-ES"/>
        </w:rPr>
        <w:t xml:space="preserve">s de </w:t>
      </w:r>
      <w:r w:rsidRPr="0048434E">
        <w:rPr>
          <w:rFonts w:cs="Arial"/>
          <w:lang w:val="es-ES" w:eastAsia="es-ES"/>
        </w:rPr>
        <w:t>teléfono</w:t>
      </w:r>
      <w:r>
        <w:rPr>
          <w:rFonts w:cs="Arial"/>
          <w:lang w:val="es-ES" w:eastAsia="es-ES"/>
        </w:rPr>
        <w:t>/</w:t>
      </w:r>
      <w:r w:rsidR="00C9570A" w:rsidRPr="0048434E">
        <w:rPr>
          <w:rFonts w:cs="Arial"/>
          <w:lang w:val="es-ES" w:eastAsia="es-ES"/>
        </w:rPr>
        <w:t xml:space="preserve">s </w:t>
      </w:r>
      <w:r w:rsidR="00910133">
        <w:rPr>
          <w:rFonts w:cs="Arial"/>
          <w:lang w:val="es-ES" w:eastAsia="es-ES"/>
        </w:rPr>
        <w:t xml:space="preserve">o teléfono/s </w:t>
      </w:r>
      <w:r w:rsidRPr="0048434E">
        <w:rPr>
          <w:rFonts w:cs="Arial"/>
          <w:lang w:val="es-ES" w:eastAsia="es-ES"/>
        </w:rPr>
        <w:t>móvil</w:t>
      </w:r>
      <w:r w:rsidR="00C9570A" w:rsidRPr="0048434E">
        <w:rPr>
          <w:rFonts w:cs="Arial"/>
          <w:lang w:val="es-ES" w:eastAsia="es-ES"/>
        </w:rPr>
        <w:t>/</w:t>
      </w:r>
      <w:r>
        <w:rPr>
          <w:rFonts w:cs="Arial"/>
          <w:lang w:val="es-ES" w:eastAsia="es-ES"/>
        </w:rPr>
        <w:t>es donde recibir los</w:t>
      </w:r>
      <w:r w:rsidR="00C9570A" w:rsidRPr="0048434E">
        <w:rPr>
          <w:rFonts w:cs="Arial"/>
          <w:lang w:val="es-ES" w:eastAsia="es-ES"/>
        </w:rPr>
        <w:t xml:space="preserve"> avisos </w:t>
      </w:r>
      <w:r>
        <w:rPr>
          <w:rFonts w:cs="Arial"/>
          <w:lang w:val="es-ES" w:eastAsia="es-ES"/>
        </w:rPr>
        <w:t>mencionados</w:t>
      </w:r>
      <w:r w:rsidR="00910133">
        <w:rPr>
          <w:rFonts w:cs="Arial"/>
          <w:lang w:val="es-ES" w:eastAsia="es-ES"/>
        </w:rPr>
        <w:t>,</w:t>
      </w:r>
      <w:r>
        <w:rPr>
          <w:rFonts w:cs="Arial"/>
          <w:lang w:val="es-ES" w:eastAsia="es-ES"/>
        </w:rPr>
        <w:t xml:space="preserve"> so</w:t>
      </w:r>
      <w:r w:rsidR="00C9570A" w:rsidRPr="0048434E">
        <w:rPr>
          <w:rFonts w:cs="Arial"/>
          <w:lang w:val="es-ES" w:eastAsia="es-ES"/>
        </w:rPr>
        <w:t>n: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:rsidR="00C9570A" w:rsidRPr="0048434E" w:rsidRDefault="009C7578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>
        <w:rPr>
          <w:rFonts w:cs="Arial"/>
          <w:lang w:val="es-ES" w:eastAsia="es-ES"/>
        </w:rPr>
        <w:t>Dirección</w:t>
      </w:r>
      <w:r w:rsidR="00C9570A" w:rsidRPr="0048434E">
        <w:rPr>
          <w:rFonts w:cs="Arial"/>
          <w:lang w:val="es-ES" w:eastAsia="es-ES"/>
        </w:rPr>
        <w:t xml:space="preserve">/es de </w:t>
      </w:r>
      <w:r w:rsidRPr="0048434E">
        <w:rPr>
          <w:rFonts w:cs="Arial"/>
          <w:lang w:val="es-ES" w:eastAsia="es-ES"/>
        </w:rPr>
        <w:t>correo</w:t>
      </w:r>
      <w:r w:rsidR="00C9570A" w:rsidRPr="0048434E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electrónico</w:t>
      </w:r>
      <w:r>
        <w:rPr>
          <w:rFonts w:cs="Arial"/>
          <w:lang w:val="es-ES" w:eastAsia="es-ES"/>
        </w:rPr>
        <w:t xml:space="preserve">: </w:t>
      </w:r>
      <w:r w:rsidR="00C9570A" w:rsidRPr="0048434E">
        <w:rPr>
          <w:rFonts w:cs="Arial"/>
          <w:lang w:val="es-ES" w:eastAsia="es-ES"/>
        </w:rPr>
        <w:t>............................................</w:t>
      </w:r>
    </w:p>
    <w:p w:rsidR="00C9570A" w:rsidRPr="0048434E" w:rsidRDefault="009C7578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>Documento</w:t>
      </w:r>
      <w:r w:rsidR="00C9570A" w:rsidRPr="0048434E">
        <w:rPr>
          <w:rFonts w:cs="Arial"/>
          <w:lang w:val="es-ES" w:eastAsia="es-ES"/>
        </w:rPr>
        <w:t>/s identificati</w:t>
      </w:r>
      <w:r>
        <w:rPr>
          <w:rFonts w:cs="Arial"/>
          <w:lang w:val="es-ES" w:eastAsia="es-ES"/>
        </w:rPr>
        <w:t>vo</w:t>
      </w:r>
      <w:r w:rsidR="00C9570A" w:rsidRPr="0048434E">
        <w:rPr>
          <w:rFonts w:cs="Arial"/>
          <w:lang w:val="es-ES" w:eastAsia="es-ES"/>
        </w:rPr>
        <w:t>/s correspon</w:t>
      </w:r>
      <w:r>
        <w:rPr>
          <w:rFonts w:cs="Arial"/>
          <w:lang w:val="es-ES" w:eastAsia="es-ES"/>
        </w:rPr>
        <w:t>dien</w:t>
      </w:r>
      <w:r w:rsidR="00C9570A" w:rsidRPr="0048434E">
        <w:rPr>
          <w:rFonts w:cs="Arial"/>
          <w:lang w:val="es-ES" w:eastAsia="es-ES"/>
        </w:rPr>
        <w:t>t</w:t>
      </w:r>
      <w:r>
        <w:rPr>
          <w:rFonts w:cs="Arial"/>
          <w:lang w:val="es-ES" w:eastAsia="es-ES"/>
        </w:rPr>
        <w:t>e/s (NIF/NIE/CIF/Pas</w:t>
      </w:r>
      <w:r w:rsidR="00C9570A" w:rsidRPr="0048434E">
        <w:rPr>
          <w:rFonts w:cs="Arial"/>
          <w:lang w:val="es-ES" w:eastAsia="es-ES"/>
        </w:rPr>
        <w:t>aport</w:t>
      </w:r>
      <w:r>
        <w:rPr>
          <w:rFonts w:cs="Arial"/>
          <w:lang w:val="es-ES" w:eastAsia="es-ES"/>
        </w:rPr>
        <w:t>e</w:t>
      </w:r>
      <w:r w:rsidR="00C9570A" w:rsidRPr="0048434E">
        <w:rPr>
          <w:rFonts w:cs="Arial"/>
          <w:lang w:val="es-ES" w:eastAsia="es-ES"/>
        </w:rPr>
        <w:t>):</w:t>
      </w:r>
      <w:r>
        <w:rPr>
          <w:rFonts w:cs="Arial"/>
          <w:lang w:val="es-ES" w:eastAsia="es-ES"/>
        </w:rPr>
        <w:t xml:space="preserve"> </w:t>
      </w:r>
      <w:r w:rsidR="00C9570A" w:rsidRPr="0048434E">
        <w:rPr>
          <w:rFonts w:cs="Arial"/>
          <w:lang w:val="es-ES" w:eastAsia="es-ES"/>
        </w:rPr>
        <w:t>.....................................................</w:t>
      </w:r>
    </w:p>
    <w:p w:rsidR="00C9570A" w:rsidRPr="0048434E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>Nom</w:t>
      </w:r>
      <w:r w:rsidR="009C7578">
        <w:rPr>
          <w:rFonts w:cs="Arial"/>
          <w:lang w:val="es-ES" w:eastAsia="es-ES"/>
        </w:rPr>
        <w:t>bre de las personas autori</w:t>
      </w:r>
      <w:r w:rsidR="009C7578" w:rsidRPr="0048434E">
        <w:rPr>
          <w:rFonts w:cs="Arial"/>
          <w:lang w:val="es-ES" w:eastAsia="es-ES"/>
        </w:rPr>
        <w:t>zadas</w:t>
      </w:r>
      <w:r w:rsidRPr="0048434E">
        <w:rPr>
          <w:rFonts w:cs="Arial"/>
          <w:lang w:val="es-ES" w:eastAsia="es-ES"/>
        </w:rPr>
        <w:t xml:space="preserve"> a </w:t>
      </w:r>
      <w:r w:rsidR="009C7578" w:rsidRPr="0048434E">
        <w:rPr>
          <w:rFonts w:cs="Arial"/>
          <w:lang w:val="es-ES" w:eastAsia="es-ES"/>
        </w:rPr>
        <w:t>acceder</w:t>
      </w:r>
      <w:r w:rsidR="009C7578">
        <w:rPr>
          <w:rFonts w:cs="Arial"/>
          <w:lang w:val="es-ES" w:eastAsia="es-ES"/>
        </w:rPr>
        <w:t xml:space="preserve"> a</w:t>
      </w:r>
      <w:r w:rsidRPr="0048434E">
        <w:rPr>
          <w:rFonts w:cs="Arial"/>
          <w:lang w:val="es-ES" w:eastAsia="es-ES"/>
        </w:rPr>
        <w:t xml:space="preserve"> l</w:t>
      </w:r>
      <w:r w:rsidR="009C7578">
        <w:rPr>
          <w:rFonts w:cs="Arial"/>
          <w:lang w:val="es-ES" w:eastAsia="es-ES"/>
        </w:rPr>
        <w:t>a</w:t>
      </w:r>
      <w:r w:rsidRPr="0048434E">
        <w:rPr>
          <w:rFonts w:cs="Arial"/>
          <w:lang w:val="es-ES" w:eastAsia="es-ES"/>
        </w:rPr>
        <w:t xml:space="preserve">s </w:t>
      </w:r>
      <w:r w:rsidR="009C7578" w:rsidRPr="0048434E">
        <w:rPr>
          <w:rFonts w:cs="Arial"/>
          <w:lang w:val="es-ES" w:eastAsia="es-ES"/>
        </w:rPr>
        <w:t>notificaciones</w:t>
      </w:r>
      <w:r w:rsidRPr="0048434E">
        <w:rPr>
          <w:rFonts w:cs="Arial"/>
          <w:lang w:val="es-ES" w:eastAsia="es-ES"/>
        </w:rPr>
        <w:t xml:space="preserve"> </w:t>
      </w:r>
      <w:r w:rsidR="009C7578">
        <w:rPr>
          <w:rFonts w:cs="Arial"/>
          <w:lang w:val="es-ES" w:eastAsia="es-ES"/>
        </w:rPr>
        <w:t xml:space="preserve">electrónicas: </w:t>
      </w:r>
      <w:r w:rsidRPr="0048434E">
        <w:rPr>
          <w:rFonts w:cs="Arial"/>
          <w:lang w:val="es-ES" w:eastAsia="es-ES"/>
        </w:rPr>
        <w:t>.............................................</w:t>
      </w:r>
    </w:p>
    <w:p w:rsidR="00C9570A" w:rsidRPr="0048434E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 xml:space="preserve">Número/s de </w:t>
      </w:r>
      <w:r w:rsidR="009C7578" w:rsidRPr="0048434E">
        <w:rPr>
          <w:rFonts w:cs="Arial"/>
          <w:lang w:val="es-ES" w:eastAsia="es-ES"/>
        </w:rPr>
        <w:t>teléfono</w:t>
      </w:r>
      <w:r w:rsidRPr="0048434E">
        <w:rPr>
          <w:rFonts w:cs="Arial"/>
          <w:lang w:val="es-ES" w:eastAsia="es-ES"/>
        </w:rPr>
        <w:t xml:space="preserve">/s </w:t>
      </w:r>
      <w:r w:rsidR="00910133">
        <w:rPr>
          <w:rFonts w:cs="Arial"/>
          <w:lang w:val="es-ES" w:eastAsia="es-ES"/>
        </w:rPr>
        <w:t xml:space="preserve">o teléfono/s </w:t>
      </w:r>
      <w:r w:rsidR="009C7578" w:rsidRPr="0048434E">
        <w:rPr>
          <w:rFonts w:cs="Arial"/>
          <w:lang w:val="es-ES" w:eastAsia="es-ES"/>
        </w:rPr>
        <w:t>móvil</w:t>
      </w:r>
      <w:r w:rsidRPr="0048434E">
        <w:rPr>
          <w:rFonts w:cs="Arial"/>
          <w:lang w:val="es-ES" w:eastAsia="es-ES"/>
        </w:rPr>
        <w:t>/</w:t>
      </w:r>
      <w:r w:rsidR="009C7578">
        <w:rPr>
          <w:rFonts w:cs="Arial"/>
          <w:lang w:val="es-ES" w:eastAsia="es-ES"/>
        </w:rPr>
        <w:t>e</w:t>
      </w:r>
      <w:r w:rsidRPr="0048434E">
        <w:rPr>
          <w:rFonts w:cs="Arial"/>
          <w:lang w:val="es-ES" w:eastAsia="es-ES"/>
        </w:rPr>
        <w:t>s:</w:t>
      </w:r>
      <w:r w:rsidR="009C7578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..........................................</w:t>
      </w: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val="es-ES" w:eastAsia="es-ES"/>
        </w:rPr>
      </w:pPr>
    </w:p>
    <w:p w:rsidR="00C9570A" w:rsidRPr="0048434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sz w:val="14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434E">
        <w:rPr>
          <w:rFonts w:cs="Arial"/>
          <w:sz w:val="14"/>
          <w:lang w:val="es-ES"/>
        </w:rPr>
        <w:instrText xml:space="preserve"> FORMCHECKBOX </w:instrText>
      </w:r>
      <w:r w:rsidR="00F85EDC">
        <w:rPr>
          <w:rFonts w:cs="Arial"/>
          <w:sz w:val="14"/>
          <w:lang w:val="es-ES"/>
        </w:rPr>
      </w:r>
      <w:r w:rsidR="00F85EDC">
        <w:rPr>
          <w:rFonts w:cs="Arial"/>
          <w:sz w:val="14"/>
          <w:lang w:val="es-ES"/>
        </w:rPr>
        <w:fldChar w:fldCharType="separate"/>
      </w:r>
      <w:r w:rsidRPr="0048434E">
        <w:rPr>
          <w:rFonts w:cs="Arial"/>
          <w:sz w:val="14"/>
          <w:lang w:val="es-ES"/>
        </w:rPr>
        <w:fldChar w:fldCharType="end"/>
      </w:r>
      <w:r w:rsidRPr="0048434E">
        <w:rPr>
          <w:rFonts w:cs="Arial"/>
          <w:sz w:val="14"/>
          <w:lang w:val="es-ES"/>
        </w:rPr>
        <w:t xml:space="preserve"> </w:t>
      </w:r>
      <w:r w:rsidR="009C7578">
        <w:rPr>
          <w:rFonts w:cs="Arial"/>
          <w:lang w:val="es-ES" w:eastAsia="es-ES"/>
        </w:rPr>
        <w:t xml:space="preserve">autorizo al </w:t>
      </w:r>
      <w:r w:rsidR="009C7578" w:rsidRPr="0048434E">
        <w:rPr>
          <w:rFonts w:cs="Arial"/>
          <w:lang w:val="es-ES" w:eastAsia="es-ES"/>
        </w:rPr>
        <w:t>órgano</w:t>
      </w:r>
      <w:r w:rsidRPr="0048434E">
        <w:rPr>
          <w:rFonts w:cs="Arial"/>
          <w:lang w:val="es-ES" w:eastAsia="es-ES"/>
        </w:rPr>
        <w:t xml:space="preserve"> de </w:t>
      </w:r>
      <w:r w:rsidR="009C7578" w:rsidRPr="0048434E">
        <w:rPr>
          <w:rFonts w:cs="Arial"/>
          <w:lang w:val="es-ES" w:eastAsia="es-ES"/>
        </w:rPr>
        <w:t>contratación</w:t>
      </w:r>
      <w:r w:rsidRPr="0048434E">
        <w:rPr>
          <w:rFonts w:cs="Arial"/>
          <w:lang w:val="es-ES" w:eastAsia="es-ES"/>
        </w:rPr>
        <w:t xml:space="preserve"> a </w:t>
      </w:r>
      <w:r w:rsidR="009C7578" w:rsidRPr="0048434E">
        <w:rPr>
          <w:rFonts w:cs="Arial"/>
          <w:lang w:val="es-ES" w:eastAsia="es-ES"/>
        </w:rPr>
        <w:t>obtener</w:t>
      </w:r>
      <w:r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directamente</w:t>
      </w:r>
      <w:r w:rsidRPr="0048434E">
        <w:rPr>
          <w:rFonts w:cs="Arial"/>
          <w:lang w:val="es-ES" w:eastAsia="es-ES"/>
        </w:rPr>
        <w:t xml:space="preserve"> de</w:t>
      </w:r>
      <w:r w:rsidR="009C7578">
        <w:rPr>
          <w:rFonts w:cs="Arial"/>
          <w:lang w:val="es-ES" w:eastAsia="es-ES"/>
        </w:rPr>
        <w:t xml:space="preserve"> </w:t>
      </w:r>
      <w:r w:rsidRPr="0048434E">
        <w:rPr>
          <w:rFonts w:cs="Arial"/>
          <w:lang w:val="es-ES" w:eastAsia="es-ES"/>
        </w:rPr>
        <w:t>l</w:t>
      </w:r>
      <w:r w:rsidR="009C7578">
        <w:rPr>
          <w:rFonts w:cs="Arial"/>
          <w:lang w:val="es-ES" w:eastAsia="es-ES"/>
        </w:rPr>
        <w:t>o</w:t>
      </w:r>
      <w:r w:rsidRPr="0048434E">
        <w:rPr>
          <w:rFonts w:cs="Arial"/>
          <w:lang w:val="es-ES" w:eastAsia="es-ES"/>
        </w:rPr>
        <w:t xml:space="preserve">s </w:t>
      </w:r>
      <w:r w:rsidR="009C7578" w:rsidRPr="0048434E">
        <w:rPr>
          <w:rFonts w:cs="Arial"/>
          <w:lang w:val="es-ES" w:eastAsia="es-ES"/>
        </w:rPr>
        <w:t>órganos</w:t>
      </w:r>
      <w:r w:rsidR="009C7578">
        <w:rPr>
          <w:rFonts w:cs="Arial"/>
          <w:lang w:val="es-ES" w:eastAsia="es-ES"/>
        </w:rPr>
        <w:t xml:space="preserve"> administrativo</w:t>
      </w:r>
      <w:r w:rsidRPr="0048434E">
        <w:rPr>
          <w:rFonts w:cs="Arial"/>
          <w:lang w:val="es-ES" w:eastAsia="es-ES"/>
        </w:rPr>
        <w:t xml:space="preserve">s </w:t>
      </w:r>
      <w:r w:rsidR="009C7578" w:rsidRPr="0048434E">
        <w:rPr>
          <w:rFonts w:cs="Arial"/>
          <w:lang w:val="es-ES" w:eastAsia="es-ES"/>
        </w:rPr>
        <w:t>competentes</w:t>
      </w:r>
      <w:r w:rsidR="009C7578">
        <w:rPr>
          <w:rFonts w:cs="Arial"/>
          <w:lang w:val="es-ES" w:eastAsia="es-ES"/>
        </w:rPr>
        <w:t xml:space="preserve"> los dato</w:t>
      </w:r>
      <w:r w:rsidRPr="0048434E">
        <w:rPr>
          <w:rFonts w:cs="Arial"/>
          <w:lang w:val="es-ES" w:eastAsia="es-ES"/>
        </w:rPr>
        <w:t xml:space="preserve">s o </w:t>
      </w:r>
      <w:r w:rsidR="009C7578" w:rsidRPr="0048434E">
        <w:rPr>
          <w:rFonts w:cs="Arial"/>
          <w:lang w:val="es-ES" w:eastAsia="es-ES"/>
        </w:rPr>
        <w:t>documentos</w:t>
      </w:r>
      <w:r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registrales</w:t>
      </w:r>
      <w:r w:rsidRPr="0048434E">
        <w:rPr>
          <w:rFonts w:cs="Arial"/>
          <w:lang w:val="es-ES" w:eastAsia="es-ES"/>
        </w:rPr>
        <w:t xml:space="preserve"> </w:t>
      </w:r>
      <w:r w:rsidR="009C7578">
        <w:rPr>
          <w:rFonts w:cs="Arial"/>
          <w:lang w:val="es-ES" w:eastAsia="es-ES"/>
        </w:rPr>
        <w:t>y los relativos a la</w:t>
      </w:r>
      <w:r w:rsidRPr="0048434E">
        <w:rPr>
          <w:rFonts w:cs="Arial"/>
          <w:lang w:val="es-ES" w:eastAsia="es-ES"/>
        </w:rPr>
        <w:t xml:space="preserve">s </w:t>
      </w:r>
      <w:r w:rsidR="009C7578" w:rsidRPr="0048434E">
        <w:rPr>
          <w:rFonts w:cs="Arial"/>
          <w:lang w:val="es-ES" w:eastAsia="es-ES"/>
        </w:rPr>
        <w:t>obligaciones</w:t>
      </w:r>
      <w:r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tributarias</w:t>
      </w:r>
      <w:r w:rsidR="009C7578">
        <w:rPr>
          <w:rFonts w:cs="Arial"/>
          <w:lang w:val="es-ES" w:eastAsia="es-ES"/>
        </w:rPr>
        <w:t xml:space="preserve"> y con la Seguridad</w:t>
      </w:r>
      <w:r w:rsidRPr="0048434E">
        <w:rPr>
          <w:rFonts w:cs="Arial"/>
          <w:lang w:val="es-ES" w:eastAsia="es-ES"/>
        </w:rPr>
        <w:t xml:space="preserve"> Social que </w:t>
      </w:r>
      <w:r w:rsidR="009C7578">
        <w:rPr>
          <w:rFonts w:cs="Arial"/>
          <w:lang w:val="es-ES" w:eastAsia="es-ES"/>
        </w:rPr>
        <w:t>se requieran para</w:t>
      </w:r>
      <w:r w:rsidRPr="0048434E">
        <w:rPr>
          <w:rFonts w:cs="Arial"/>
          <w:lang w:val="es-ES" w:eastAsia="es-ES"/>
        </w:rPr>
        <w:t xml:space="preserve"> </w:t>
      </w:r>
      <w:r w:rsidR="009C7578" w:rsidRPr="0048434E">
        <w:rPr>
          <w:rFonts w:cs="Arial"/>
          <w:lang w:val="es-ES" w:eastAsia="es-ES"/>
        </w:rPr>
        <w:t>proceder</w:t>
      </w:r>
      <w:r w:rsidRPr="0048434E">
        <w:rPr>
          <w:rFonts w:cs="Arial"/>
          <w:lang w:val="es-ES" w:eastAsia="es-ES"/>
        </w:rPr>
        <w:t xml:space="preserve">, </w:t>
      </w:r>
      <w:r w:rsidR="009C7578">
        <w:rPr>
          <w:rFonts w:cs="Arial"/>
          <w:lang w:val="es-ES" w:eastAsia="es-ES"/>
        </w:rPr>
        <w:t xml:space="preserve">en su caso, a la </w:t>
      </w:r>
      <w:r w:rsidR="009C7578" w:rsidRPr="0048434E">
        <w:rPr>
          <w:rFonts w:cs="Arial"/>
          <w:lang w:val="es-ES" w:eastAsia="es-ES"/>
        </w:rPr>
        <w:t>adjudicación</w:t>
      </w:r>
      <w:r w:rsidRPr="0048434E">
        <w:rPr>
          <w:rFonts w:cs="Arial"/>
          <w:lang w:val="es-ES" w:eastAsia="es-ES"/>
        </w:rPr>
        <w:t xml:space="preserve"> del contra</w:t>
      </w:r>
      <w:r w:rsidR="009C7578">
        <w:rPr>
          <w:rFonts w:cs="Arial"/>
          <w:lang w:val="es-ES" w:eastAsia="es-ES"/>
        </w:rPr>
        <w:t>to</w:t>
      </w:r>
      <w:r w:rsidRPr="0048434E">
        <w:rPr>
          <w:rFonts w:cs="Arial"/>
          <w:lang w:val="es-ES" w:eastAsia="es-ES"/>
        </w:rPr>
        <w:t>.</w:t>
      </w:r>
    </w:p>
    <w:p w:rsidR="00C9570A" w:rsidRPr="0048434E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E556F8" w:rsidRPr="0048434E" w:rsidRDefault="0091013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>
        <w:rPr>
          <w:rFonts w:cs="Arial"/>
          <w:lang w:val="es-ES" w:eastAsia="es-ES"/>
        </w:rPr>
        <w:t>Y</w:t>
      </w:r>
      <w:r w:rsidR="00E556F8" w:rsidRPr="0048434E">
        <w:rPr>
          <w:rFonts w:cs="Arial"/>
          <w:lang w:val="es-ES" w:eastAsia="es-ES"/>
        </w:rPr>
        <w:t xml:space="preserve"> </w:t>
      </w:r>
      <w:r w:rsidR="009C7578">
        <w:rPr>
          <w:rFonts w:cs="Arial"/>
          <w:lang w:val="es-ES" w:eastAsia="es-ES"/>
        </w:rPr>
        <w:t xml:space="preserve">para que conste, firmo </w:t>
      </w:r>
      <w:r w:rsidR="00E556F8" w:rsidRPr="0048434E">
        <w:rPr>
          <w:rFonts w:cs="Arial"/>
          <w:lang w:val="es-ES" w:eastAsia="es-ES"/>
        </w:rPr>
        <w:t xml:space="preserve">esta </w:t>
      </w:r>
      <w:r w:rsidR="009C7578" w:rsidRPr="0048434E">
        <w:rPr>
          <w:rFonts w:cs="Arial"/>
          <w:lang w:val="es-ES" w:eastAsia="es-ES"/>
        </w:rPr>
        <w:t>declaración</w:t>
      </w:r>
      <w:r w:rsidR="00E556F8" w:rsidRPr="0048434E">
        <w:rPr>
          <w:rFonts w:cs="Arial"/>
          <w:lang w:val="es-ES" w:eastAsia="es-ES"/>
        </w:rPr>
        <w:t xml:space="preserve"> responsable.</w:t>
      </w:r>
    </w:p>
    <w:p w:rsidR="00227795" w:rsidRPr="0048434E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F454D8" w:rsidRPr="0048434E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val="es-ES" w:eastAsia="es-ES"/>
        </w:rPr>
      </w:pPr>
    </w:p>
    <w:p w:rsidR="005505E3" w:rsidRPr="0048434E" w:rsidRDefault="006B4CAB" w:rsidP="00241350">
      <w:pPr>
        <w:spacing w:after="0" w:line="36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>[</w:t>
      </w:r>
      <w:r w:rsidR="009C7578">
        <w:rPr>
          <w:rFonts w:cs="Arial"/>
          <w:lang w:val="es-ES" w:eastAsia="es-ES"/>
        </w:rPr>
        <w:t>lugar y fecha</w:t>
      </w:r>
      <w:r w:rsidRPr="0048434E">
        <w:rPr>
          <w:rFonts w:cs="Arial"/>
          <w:lang w:val="es-ES" w:eastAsia="es-ES"/>
        </w:rPr>
        <w:t>]</w:t>
      </w:r>
    </w:p>
    <w:p w:rsidR="006B4CAB" w:rsidRPr="0048434E" w:rsidRDefault="006B4CAB" w:rsidP="00241350">
      <w:pPr>
        <w:spacing w:after="0"/>
        <w:jc w:val="both"/>
        <w:rPr>
          <w:rFonts w:cs="Arial"/>
          <w:lang w:val="es-ES"/>
        </w:rPr>
      </w:pPr>
    </w:p>
    <w:p w:rsidR="006B4CAB" w:rsidRPr="0048434E" w:rsidRDefault="006B4CAB" w:rsidP="006B4CAB">
      <w:pPr>
        <w:spacing w:after="0" w:line="360" w:lineRule="auto"/>
        <w:jc w:val="both"/>
        <w:rPr>
          <w:rFonts w:cs="Arial"/>
          <w:lang w:val="es-ES" w:eastAsia="es-ES"/>
        </w:rPr>
      </w:pPr>
      <w:r w:rsidRPr="0048434E">
        <w:rPr>
          <w:rFonts w:cs="Arial"/>
          <w:lang w:val="es-ES" w:eastAsia="es-ES"/>
        </w:rPr>
        <w:t>[</w:t>
      </w:r>
      <w:r w:rsidR="009C7578">
        <w:rPr>
          <w:rFonts w:cs="Arial"/>
          <w:lang w:val="es-ES" w:eastAsia="es-ES"/>
        </w:rPr>
        <w:t>firma electró</w:t>
      </w:r>
      <w:r w:rsidRPr="0048434E">
        <w:rPr>
          <w:rFonts w:cs="Arial"/>
          <w:lang w:val="es-ES" w:eastAsia="es-ES"/>
        </w:rPr>
        <w:t xml:space="preserve">nica del </w:t>
      </w:r>
      <w:r w:rsidR="009C7578" w:rsidRPr="0048434E">
        <w:rPr>
          <w:rFonts w:cs="Arial"/>
          <w:lang w:val="es-ES" w:eastAsia="es-ES"/>
        </w:rPr>
        <w:t>representante</w:t>
      </w:r>
      <w:r w:rsidR="009C7578">
        <w:rPr>
          <w:rFonts w:cs="Arial"/>
          <w:lang w:val="es-ES" w:eastAsia="es-ES"/>
        </w:rPr>
        <w:t xml:space="preserve"> de la </w:t>
      </w:r>
      <w:r w:rsidRPr="0048434E">
        <w:rPr>
          <w:rFonts w:cs="Arial"/>
          <w:lang w:val="es-ES" w:eastAsia="es-ES"/>
        </w:rPr>
        <w:t>empresa]</w:t>
      </w:r>
    </w:p>
    <w:p w:rsidR="005334C6" w:rsidRPr="0048434E" w:rsidRDefault="005334C6">
      <w:pPr>
        <w:rPr>
          <w:rFonts w:cs="Arial"/>
          <w:sz w:val="20"/>
          <w:szCs w:val="20"/>
          <w:lang w:val="es-ES"/>
        </w:rPr>
      </w:pPr>
    </w:p>
    <w:sectPr w:rsidR="005334C6" w:rsidRPr="0048434E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578" w:rsidRDefault="009C7578" w:rsidP="00F454D8">
      <w:pPr>
        <w:spacing w:after="0" w:line="240" w:lineRule="auto"/>
      </w:pPr>
      <w:r>
        <w:separator/>
      </w:r>
    </w:p>
  </w:endnote>
  <w:endnote w:type="continuationSeparator" w:id="0">
    <w:p w:rsidR="009C7578" w:rsidRDefault="009C75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DC" w:rsidRDefault="00F85ED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DC" w:rsidRDefault="00F85EDC" w:rsidP="00F85EDC">
    <w:pPr>
      <w:pStyle w:val="Peu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5B0E5B3" wp14:editId="7E68ED86">
          <wp:extent cx="1247775" cy="329274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904" cy="33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A6D244B" wp14:editId="68161966">
          <wp:extent cx="1343025" cy="327567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97" cy="32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2D95B30" wp14:editId="578C00F3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10D532E" wp14:editId="673CCA93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7578" w:rsidRDefault="009C7578">
    <w:pPr>
      <w:pStyle w:val="Peu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DC" w:rsidRDefault="00F85ED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578" w:rsidRDefault="009C7578" w:rsidP="00F454D8">
      <w:pPr>
        <w:spacing w:after="0" w:line="240" w:lineRule="auto"/>
      </w:pPr>
      <w:r>
        <w:separator/>
      </w:r>
    </w:p>
  </w:footnote>
  <w:footnote w:type="continuationSeparator" w:id="0">
    <w:p w:rsidR="009C7578" w:rsidRDefault="009C75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DC" w:rsidRDefault="00F85ED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78" w:rsidRDefault="00F85EDC" w:rsidP="00F85EDC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4C5F4C01" wp14:editId="7EF3929C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DC" w:rsidRDefault="00F85ED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8505C"/>
    <w:rsid w:val="000A42C9"/>
    <w:rsid w:val="000A74DF"/>
    <w:rsid w:val="000B11B4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1F4B"/>
    <w:rsid w:val="00312C38"/>
    <w:rsid w:val="0037780A"/>
    <w:rsid w:val="003A5440"/>
    <w:rsid w:val="004065E8"/>
    <w:rsid w:val="00436473"/>
    <w:rsid w:val="0046181C"/>
    <w:rsid w:val="00470A8C"/>
    <w:rsid w:val="00475BC3"/>
    <w:rsid w:val="0048434E"/>
    <w:rsid w:val="00487A4C"/>
    <w:rsid w:val="004D453B"/>
    <w:rsid w:val="004F44BD"/>
    <w:rsid w:val="00526168"/>
    <w:rsid w:val="005334C6"/>
    <w:rsid w:val="005505E3"/>
    <w:rsid w:val="00586F07"/>
    <w:rsid w:val="0061791A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10133"/>
    <w:rsid w:val="00973C45"/>
    <w:rsid w:val="009C7578"/>
    <w:rsid w:val="00A36A82"/>
    <w:rsid w:val="00A50E19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929"/>
    <w:rsid w:val="00CA7AD1"/>
    <w:rsid w:val="00CB5187"/>
    <w:rsid w:val="00CD47A4"/>
    <w:rsid w:val="00CE36A4"/>
    <w:rsid w:val="00D746AC"/>
    <w:rsid w:val="00DE75F5"/>
    <w:rsid w:val="00E556F8"/>
    <w:rsid w:val="00EC4559"/>
    <w:rsid w:val="00EC4601"/>
    <w:rsid w:val="00EC7933"/>
    <w:rsid w:val="00F454D8"/>
    <w:rsid w:val="00F6279E"/>
    <w:rsid w:val="00F84DB7"/>
    <w:rsid w:val="00F8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C591D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BDAE6-936D-477B-A2D4-4534CC3DEF6A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1132</Words>
  <Characters>6457</Characters>
  <Application>Microsoft Office Word</Application>
  <DocSecurity>0</DocSecurity>
  <Lines>53</Lines>
  <Paragraphs>15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2025-09-23T11:00:00Z</dcterms:created>
  <dcterms:modified xsi:type="dcterms:W3CDTF">2025-09-26T08:59:00Z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